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92CE1" w14:textId="02153CD2" w:rsidR="006E76A0" w:rsidRDefault="006E76A0" w:rsidP="006E76A0">
      <w:pPr>
        <w:jc w:val="center"/>
        <w:rPr>
          <w:b/>
          <w:sz w:val="28"/>
          <w:szCs w:val="28"/>
          <w:lang w:eastAsia="x-none"/>
        </w:rPr>
      </w:pPr>
      <w:r>
        <w:rPr>
          <w:b/>
          <w:sz w:val="28"/>
          <w:szCs w:val="28"/>
          <w:lang w:eastAsia="x-none"/>
        </w:rPr>
        <w:t>KUPNÍ SMLOUVA</w:t>
      </w:r>
    </w:p>
    <w:p w14:paraId="03CAF9DE" w14:textId="77777777" w:rsidR="00365A4C" w:rsidRDefault="00365A4C" w:rsidP="006E76A0">
      <w:pPr>
        <w:jc w:val="center"/>
        <w:rPr>
          <w:b/>
          <w:sz w:val="28"/>
          <w:szCs w:val="28"/>
          <w:lang w:eastAsia="x-none"/>
        </w:rPr>
      </w:pPr>
    </w:p>
    <w:p w14:paraId="1737594E" w14:textId="227B6C1B" w:rsidR="00365A4C" w:rsidRPr="00AE6CBD" w:rsidRDefault="00C72A8A" w:rsidP="00365A4C">
      <w:pPr>
        <w:tabs>
          <w:tab w:val="left" w:pos="-1980"/>
          <w:tab w:val="left" w:pos="4680"/>
          <w:tab w:val="left" w:pos="4961"/>
        </w:tabs>
        <w:jc w:val="center"/>
        <w:rPr>
          <w:rFonts w:cs="Arial"/>
          <w:b/>
        </w:rPr>
      </w:pPr>
      <w:r w:rsidRPr="00AE6CBD">
        <w:rPr>
          <w:rFonts w:cs="Arial"/>
          <w:b/>
        </w:rPr>
        <w:t>n</w:t>
      </w:r>
      <w:r w:rsidR="00365A4C" w:rsidRPr="00AE6CBD">
        <w:rPr>
          <w:rFonts w:cs="Arial"/>
          <w:b/>
        </w:rPr>
        <w:t xml:space="preserve">a veřejnou zakázku </w:t>
      </w:r>
      <w:bookmarkStart w:id="0" w:name="_Hlk147739678"/>
      <w:proofErr w:type="spellStart"/>
      <w:r w:rsidR="00365A4C" w:rsidRPr="00AE6CBD">
        <w:rPr>
          <w:rFonts w:cs="Arial"/>
          <w:b/>
        </w:rPr>
        <w:t>TNS</w:t>
      </w:r>
      <w:proofErr w:type="spellEnd"/>
      <w:r w:rsidR="00365A4C" w:rsidRPr="00AE6CBD">
        <w:rPr>
          <w:rFonts w:cs="Arial"/>
          <w:b/>
        </w:rPr>
        <w:t xml:space="preserve"> Brno-</w:t>
      </w:r>
      <w:proofErr w:type="gramStart"/>
      <w:r w:rsidR="00365A4C" w:rsidRPr="00AE6CBD">
        <w:rPr>
          <w:rFonts w:cs="Arial"/>
          <w:b/>
        </w:rPr>
        <w:t xml:space="preserve">Černovice - </w:t>
      </w:r>
      <w:proofErr w:type="spellStart"/>
      <w:r w:rsidR="00365A4C" w:rsidRPr="00AE6CBD">
        <w:rPr>
          <w:rFonts w:cs="Arial"/>
          <w:b/>
        </w:rPr>
        <w:t>R110</w:t>
      </w:r>
      <w:proofErr w:type="spellEnd"/>
      <w:proofErr w:type="gramEnd"/>
      <w:r w:rsidR="00365A4C" w:rsidRPr="00AE6CBD">
        <w:rPr>
          <w:rFonts w:cs="Arial"/>
          <w:b/>
        </w:rPr>
        <w:t xml:space="preserve"> </w:t>
      </w:r>
      <w:proofErr w:type="spellStart"/>
      <w:r w:rsidR="00364C2B" w:rsidRPr="00AE6CBD">
        <w:rPr>
          <w:rFonts w:cs="Arial"/>
          <w:b/>
        </w:rPr>
        <w:t>kV</w:t>
      </w:r>
      <w:bookmarkEnd w:id="0"/>
      <w:proofErr w:type="spellEnd"/>
    </w:p>
    <w:p w14:paraId="49CB74DA" w14:textId="6AB4052C" w:rsidR="006E76A0" w:rsidRPr="001B54E2" w:rsidRDefault="006E76A0" w:rsidP="006E76A0">
      <w:pPr>
        <w:spacing w:after="0"/>
        <w:jc w:val="center"/>
        <w:rPr>
          <w:lang w:eastAsia="x-none"/>
        </w:rPr>
      </w:pPr>
    </w:p>
    <w:p w14:paraId="1D4EA31E" w14:textId="77777777" w:rsidR="006E76A0" w:rsidRDefault="006E76A0" w:rsidP="006E76A0">
      <w:pPr>
        <w:spacing w:after="0"/>
        <w:jc w:val="center"/>
        <w:rPr>
          <w:lang w:eastAsia="x-none"/>
        </w:rPr>
      </w:pPr>
      <w:r w:rsidRPr="001B54E2">
        <w:rPr>
          <w:lang w:eastAsia="x-none"/>
        </w:rPr>
        <w:t xml:space="preserve"> (dále také jen „smlouva“)</w:t>
      </w:r>
    </w:p>
    <w:p w14:paraId="6CD47A28" w14:textId="77777777" w:rsidR="006E76A0" w:rsidRDefault="006E76A0" w:rsidP="006E76A0">
      <w:pPr>
        <w:pStyle w:val="Nadpis1"/>
        <w:numPr>
          <w:ilvl w:val="0"/>
          <w:numId w:val="0"/>
        </w:numPr>
      </w:pPr>
      <w:r>
        <w:t>Smluvní strany</w:t>
      </w:r>
    </w:p>
    <w:p w14:paraId="16A3D0E9" w14:textId="2AAA899B" w:rsidR="006E76A0" w:rsidRPr="00611F74" w:rsidRDefault="00423244" w:rsidP="0072611A">
      <w:pPr>
        <w:spacing w:after="0"/>
        <w:rPr>
          <w:rFonts w:cs="Arial"/>
          <w:b/>
          <w:bCs/>
          <w:iCs/>
        </w:rPr>
      </w:pPr>
      <w:proofErr w:type="gramStart"/>
      <w:r w:rsidRPr="00611F74">
        <w:rPr>
          <w:b/>
          <w:bCs/>
        </w:rPr>
        <w:t>EG.D</w:t>
      </w:r>
      <w:proofErr w:type="gramEnd"/>
      <w:r w:rsidRPr="00611F74">
        <w:rPr>
          <w:b/>
          <w:bCs/>
        </w:rPr>
        <w:t>, a.s.</w:t>
      </w:r>
    </w:p>
    <w:p w14:paraId="0BC4E0D7" w14:textId="77777777" w:rsidR="00211DCB" w:rsidRDefault="00211DCB" w:rsidP="0072611A">
      <w:pPr>
        <w:pStyle w:val="Default"/>
        <w:spacing w:line="280" w:lineRule="atLeast"/>
        <w:rPr>
          <w:sz w:val="20"/>
          <w:szCs w:val="20"/>
        </w:rPr>
      </w:pPr>
    </w:p>
    <w:p w14:paraId="756D3C82" w14:textId="1B2A8C84" w:rsidR="006E76A0" w:rsidRPr="00611F74" w:rsidRDefault="006E76A0" w:rsidP="0072611A">
      <w:pPr>
        <w:pStyle w:val="Default"/>
        <w:spacing w:line="280" w:lineRule="atLeast"/>
        <w:rPr>
          <w:sz w:val="20"/>
          <w:szCs w:val="20"/>
        </w:rPr>
      </w:pPr>
      <w:r w:rsidRPr="00611F74">
        <w:rPr>
          <w:sz w:val="20"/>
          <w:szCs w:val="20"/>
        </w:rPr>
        <w:t>Se sídlem:</w:t>
      </w:r>
      <w:r w:rsidR="00D06FCC">
        <w:rPr>
          <w:sz w:val="20"/>
          <w:szCs w:val="20"/>
        </w:rPr>
        <w:t xml:space="preserve"> </w:t>
      </w:r>
      <w:r w:rsidR="00AB6EDC" w:rsidRPr="00611F74">
        <w:rPr>
          <w:sz w:val="20"/>
          <w:szCs w:val="20"/>
        </w:rPr>
        <w:t>Lidická 1873/36, Černá Pole, 602 00 Brno</w:t>
      </w:r>
    </w:p>
    <w:p w14:paraId="7AB72E53" w14:textId="61D442CD" w:rsidR="006E76A0" w:rsidRPr="00611F74" w:rsidRDefault="006E76A0" w:rsidP="0072611A">
      <w:pPr>
        <w:pStyle w:val="Default"/>
        <w:spacing w:line="280" w:lineRule="atLeast"/>
        <w:rPr>
          <w:sz w:val="20"/>
          <w:szCs w:val="20"/>
        </w:rPr>
      </w:pPr>
      <w:r w:rsidRPr="00611F74">
        <w:rPr>
          <w:sz w:val="20"/>
          <w:szCs w:val="20"/>
        </w:rPr>
        <w:t xml:space="preserve">Zastoupená: </w:t>
      </w:r>
      <w:r w:rsidR="00C33DBE" w:rsidRPr="00C33DBE">
        <w:rPr>
          <w:rFonts w:eastAsia="Times New Roman"/>
          <w:color w:val="auto"/>
          <w:sz w:val="20"/>
          <w:szCs w:val="20"/>
          <w:lang w:eastAsia="cs-CZ"/>
        </w:rPr>
        <w:t xml:space="preserve">Ing. Pavlem Čadou, Ph.D., místopředsedou představenstva, Ing. Davidem Šafářem, členem </w:t>
      </w:r>
      <w:r w:rsidR="00A51FD0">
        <w:rPr>
          <w:rFonts w:eastAsia="Times New Roman"/>
          <w:color w:val="auto"/>
          <w:sz w:val="20"/>
          <w:szCs w:val="20"/>
          <w:lang w:eastAsia="cs-CZ"/>
        </w:rPr>
        <w:t xml:space="preserve">představenstva </w:t>
      </w:r>
    </w:p>
    <w:p w14:paraId="607923F5" w14:textId="77777777" w:rsidR="006E76A0" w:rsidRPr="00611F74" w:rsidRDefault="006E76A0" w:rsidP="0072611A">
      <w:pPr>
        <w:spacing w:after="0"/>
        <w:rPr>
          <w:rFonts w:cs="Arial"/>
        </w:rPr>
      </w:pPr>
      <w:r w:rsidRPr="00611F74">
        <w:rPr>
          <w:rFonts w:cs="Arial"/>
        </w:rPr>
        <w:t xml:space="preserve">IČO: </w:t>
      </w:r>
      <w:r w:rsidRPr="00611F74">
        <w:rPr>
          <w:rFonts w:cs="Arial"/>
          <w:bCs/>
          <w:iCs/>
        </w:rPr>
        <w:t>28085400</w:t>
      </w:r>
    </w:p>
    <w:p w14:paraId="226546F2" w14:textId="77777777" w:rsidR="006E76A0" w:rsidRPr="00611F74" w:rsidRDefault="006E76A0" w:rsidP="0072611A">
      <w:pPr>
        <w:tabs>
          <w:tab w:val="left" w:pos="2160"/>
        </w:tabs>
        <w:spacing w:after="0"/>
        <w:rPr>
          <w:rFonts w:cs="Arial"/>
        </w:rPr>
      </w:pPr>
      <w:r w:rsidRPr="00611F74">
        <w:rPr>
          <w:rFonts w:cs="Arial"/>
        </w:rPr>
        <w:t>DIČ: CZ28085400</w:t>
      </w:r>
    </w:p>
    <w:p w14:paraId="225F7CB2" w14:textId="77777777" w:rsidR="006E76A0" w:rsidRPr="00611F74" w:rsidRDefault="006E76A0" w:rsidP="0072611A">
      <w:pPr>
        <w:tabs>
          <w:tab w:val="left" w:pos="2160"/>
        </w:tabs>
        <w:spacing w:after="0"/>
        <w:rPr>
          <w:rFonts w:cs="Arial"/>
        </w:rPr>
      </w:pPr>
      <w:r w:rsidRPr="00611F74">
        <w:rPr>
          <w:rFonts w:cs="Arial"/>
        </w:rPr>
        <w:t>Bankovní spojení: Komerční banka a.s.</w:t>
      </w:r>
    </w:p>
    <w:p w14:paraId="443F76C8" w14:textId="113BA4D1" w:rsidR="006E76A0" w:rsidRPr="00611F74" w:rsidRDefault="006E76A0" w:rsidP="0072611A">
      <w:pPr>
        <w:pStyle w:val="RLdajeosmluvnstran"/>
        <w:spacing w:after="0" w:line="280" w:lineRule="atLeast"/>
        <w:jc w:val="both"/>
        <w:rPr>
          <w:rFonts w:ascii="Arial" w:hAnsi="Arial" w:cs="Arial"/>
          <w:sz w:val="20"/>
          <w:szCs w:val="20"/>
        </w:rPr>
      </w:pPr>
      <w:r w:rsidRPr="00611F74">
        <w:rPr>
          <w:rFonts w:ascii="Arial" w:hAnsi="Arial" w:cs="Arial"/>
          <w:sz w:val="20"/>
          <w:szCs w:val="20"/>
        </w:rPr>
        <w:t>Číslo účtu: 27-9426120297/0100</w:t>
      </w:r>
    </w:p>
    <w:p w14:paraId="51BCA063" w14:textId="1D7FDFAD" w:rsidR="006E76A0" w:rsidRDefault="006E76A0" w:rsidP="0072611A">
      <w:pPr>
        <w:spacing w:after="0"/>
      </w:pPr>
    </w:p>
    <w:p w14:paraId="3E4E21D5" w14:textId="77777777" w:rsidR="00012679" w:rsidRPr="001A7769" w:rsidRDefault="00012679" w:rsidP="0072611A">
      <w:pPr>
        <w:spacing w:after="0"/>
        <w:rPr>
          <w:bCs/>
        </w:rPr>
      </w:pPr>
    </w:p>
    <w:p w14:paraId="1AE082D1" w14:textId="77777777" w:rsidR="00123EED" w:rsidRPr="006F4959" w:rsidRDefault="00123EED" w:rsidP="00123EED">
      <w:pPr>
        <w:spacing w:line="240" w:lineRule="auto"/>
        <w:rPr>
          <w:rFonts w:cs="Arial"/>
        </w:rPr>
      </w:pPr>
      <w:r w:rsidRPr="006F4959">
        <w:rPr>
          <w:rFonts w:cs="Arial"/>
        </w:rPr>
        <w:t xml:space="preserve">kontaktní osoba: </w:t>
      </w:r>
      <w:r w:rsidRPr="006F4959">
        <w:rPr>
          <w:rFonts w:cs="Arial"/>
          <w:highlight w:val="green"/>
        </w:rPr>
        <w:t>následně doplní zadavatel</w:t>
      </w:r>
    </w:p>
    <w:p w14:paraId="32075A14" w14:textId="77777777" w:rsidR="00123EED" w:rsidRPr="006F4959" w:rsidRDefault="00123EED" w:rsidP="00123EED">
      <w:pPr>
        <w:spacing w:line="240" w:lineRule="auto"/>
        <w:rPr>
          <w:rFonts w:cs="Arial"/>
        </w:rPr>
      </w:pPr>
      <w:r w:rsidRPr="006F4959">
        <w:rPr>
          <w:rFonts w:cs="Arial"/>
        </w:rPr>
        <w:t xml:space="preserve">tel. č.: </w:t>
      </w:r>
      <w:r w:rsidRPr="006F4959">
        <w:rPr>
          <w:rFonts w:cs="Arial"/>
          <w:highlight w:val="green"/>
        </w:rPr>
        <w:t>následně doplní zadavatel</w:t>
      </w:r>
    </w:p>
    <w:p w14:paraId="5F17760C" w14:textId="77777777" w:rsidR="00123EED" w:rsidRPr="006F4959" w:rsidRDefault="00123EED" w:rsidP="00123EED">
      <w:pPr>
        <w:spacing w:line="240" w:lineRule="auto"/>
        <w:rPr>
          <w:rFonts w:cs="Arial"/>
        </w:rPr>
      </w:pPr>
      <w:r w:rsidRPr="006F4959">
        <w:rPr>
          <w:rFonts w:cs="Arial"/>
        </w:rPr>
        <w:t>email</w:t>
      </w:r>
      <w:proofErr w:type="gramStart"/>
      <w:r w:rsidRPr="006F4959">
        <w:rPr>
          <w:rFonts w:cs="Arial"/>
        </w:rPr>
        <w:t xml:space="preserve">.: </w:t>
      </w:r>
      <w:r w:rsidRPr="006F4959">
        <w:rPr>
          <w:rFonts w:cs="Arial"/>
          <w:highlight w:val="green"/>
        </w:rPr>
        <w:t xml:space="preserve"> následně</w:t>
      </w:r>
      <w:proofErr w:type="gramEnd"/>
      <w:r w:rsidRPr="006F4959">
        <w:rPr>
          <w:rFonts w:cs="Arial"/>
          <w:highlight w:val="green"/>
        </w:rPr>
        <w:t xml:space="preserve"> doplní zadavatel</w:t>
      </w:r>
    </w:p>
    <w:p w14:paraId="2DF4F8E5" w14:textId="1AA21EB5" w:rsidR="00686399" w:rsidRDefault="00686399" w:rsidP="00686399">
      <w:pPr>
        <w:spacing w:line="240" w:lineRule="auto"/>
        <w:rPr>
          <w:rFonts w:cs="Arial"/>
        </w:rPr>
      </w:pPr>
      <w:r w:rsidRPr="006F4959">
        <w:rPr>
          <w:rFonts w:cs="Arial"/>
        </w:rPr>
        <w:t xml:space="preserve">(dále jen </w:t>
      </w:r>
      <w:r w:rsidRPr="006F4959">
        <w:rPr>
          <w:rFonts w:cs="Arial"/>
          <w:b/>
        </w:rPr>
        <w:t xml:space="preserve">”kupující č. 1” </w:t>
      </w:r>
      <w:r w:rsidRPr="006F4959">
        <w:rPr>
          <w:rFonts w:cs="Arial"/>
        </w:rPr>
        <w:t>nebo</w:t>
      </w:r>
      <w:r w:rsidRPr="006F4959">
        <w:rPr>
          <w:rFonts w:cs="Arial"/>
          <w:b/>
        </w:rPr>
        <w:t xml:space="preserve"> „zadavatel“</w:t>
      </w:r>
      <w:r w:rsidRPr="006F4959">
        <w:rPr>
          <w:rFonts w:cs="Arial"/>
        </w:rPr>
        <w:t>)</w:t>
      </w:r>
    </w:p>
    <w:p w14:paraId="4A1B18A3" w14:textId="77777777" w:rsidR="003A25F4" w:rsidRPr="006F4959" w:rsidRDefault="003A25F4" w:rsidP="00686399">
      <w:pPr>
        <w:spacing w:line="240" w:lineRule="auto"/>
        <w:rPr>
          <w:rFonts w:cs="Arial"/>
        </w:rPr>
      </w:pPr>
    </w:p>
    <w:p w14:paraId="1187F680" w14:textId="6213563E" w:rsidR="00B46522" w:rsidRDefault="00B46522" w:rsidP="0072611A">
      <w:pPr>
        <w:spacing w:after="0"/>
      </w:pPr>
      <w:r>
        <w:t>a</w:t>
      </w:r>
    </w:p>
    <w:p w14:paraId="2FBC9DD8" w14:textId="77777777" w:rsidR="00B46522" w:rsidRDefault="00B46522" w:rsidP="0072611A">
      <w:pPr>
        <w:spacing w:after="0"/>
      </w:pPr>
    </w:p>
    <w:p w14:paraId="4FD0E7BF" w14:textId="77777777" w:rsidR="00086286" w:rsidRPr="007B1528" w:rsidRDefault="00086286" w:rsidP="00086286">
      <w:pPr>
        <w:spacing w:before="100" w:after="100"/>
        <w:rPr>
          <w:rFonts w:eastAsia="Courier New" w:cs="Arial"/>
          <w:b/>
        </w:rPr>
      </w:pPr>
      <w:r w:rsidRPr="007B1528">
        <w:rPr>
          <w:rFonts w:eastAsiaTheme="minorHAnsi" w:cs="Arial"/>
          <w:b/>
          <w:color w:val="000000"/>
        </w:rPr>
        <w:t>Správa železnic, státní organizace</w:t>
      </w:r>
      <w:r w:rsidRPr="007B1528">
        <w:rPr>
          <w:rFonts w:eastAsia="Courier New" w:cs="Arial"/>
          <w:b/>
        </w:rPr>
        <w:t xml:space="preserve"> </w:t>
      </w:r>
    </w:p>
    <w:p w14:paraId="1CE8D3A1" w14:textId="7C39CD4D" w:rsidR="00BA208F" w:rsidRPr="00577631" w:rsidRDefault="007F5B15" w:rsidP="00BA208F">
      <w:pPr>
        <w:rPr>
          <w:rFonts w:eastAsiaTheme="minorHAnsi" w:cs="Arial"/>
          <w:color w:val="000000"/>
        </w:rPr>
      </w:pPr>
      <w:r>
        <w:rPr>
          <w:rFonts w:eastAsiaTheme="minorHAnsi" w:cs="Arial"/>
          <w:color w:val="000000"/>
        </w:rPr>
        <w:t xml:space="preserve">Se sídlem: </w:t>
      </w:r>
      <w:r w:rsidR="00BA208F" w:rsidRPr="00577631">
        <w:rPr>
          <w:rFonts w:eastAsiaTheme="minorHAnsi" w:cs="Arial"/>
          <w:color w:val="000000"/>
        </w:rPr>
        <w:t>Praha 1 - Nové Město, Dlážděná 1003/7, 110 00</w:t>
      </w:r>
    </w:p>
    <w:p w14:paraId="024670DE" w14:textId="77777777" w:rsidR="003A25F4" w:rsidRPr="006F4959" w:rsidRDefault="003A25F4" w:rsidP="003A25F4">
      <w:pPr>
        <w:spacing w:line="240" w:lineRule="auto"/>
        <w:rPr>
          <w:rFonts w:cs="Arial"/>
          <w:color w:val="FF0000"/>
        </w:rPr>
      </w:pPr>
      <w:r w:rsidRPr="006F4959">
        <w:rPr>
          <w:rFonts w:cs="Arial"/>
        </w:rPr>
        <w:t xml:space="preserve">Zastoupená: </w:t>
      </w:r>
      <w:r w:rsidRPr="006F4959">
        <w:rPr>
          <w:rFonts w:cs="Arial"/>
          <w:highlight w:val="green"/>
        </w:rPr>
        <w:t>následně doplní zadavatel</w:t>
      </w:r>
    </w:p>
    <w:p w14:paraId="63649431" w14:textId="31516403" w:rsidR="003A25F4" w:rsidRPr="00C0473F" w:rsidRDefault="003A25F4" w:rsidP="00C0473F">
      <w:pPr>
        <w:rPr>
          <w:rFonts w:eastAsiaTheme="minorHAnsi" w:cs="Arial"/>
          <w:color w:val="333333"/>
        </w:rPr>
      </w:pPr>
      <w:r w:rsidRPr="006F4959">
        <w:rPr>
          <w:rFonts w:cs="Arial"/>
        </w:rPr>
        <w:t>IČO:</w:t>
      </w:r>
      <w:r w:rsidR="00C0473F">
        <w:rPr>
          <w:rFonts w:cs="Arial"/>
        </w:rPr>
        <w:t xml:space="preserve"> </w:t>
      </w:r>
      <w:r w:rsidR="00C0473F" w:rsidRPr="00577631">
        <w:rPr>
          <w:rFonts w:eastAsiaTheme="minorHAnsi" w:cs="Arial"/>
          <w:color w:val="333333"/>
        </w:rPr>
        <w:t>70994234</w:t>
      </w:r>
    </w:p>
    <w:p w14:paraId="249607B4" w14:textId="21340861" w:rsidR="003A25F4" w:rsidRPr="00C0473F" w:rsidRDefault="003A25F4" w:rsidP="00C0473F">
      <w:pPr>
        <w:rPr>
          <w:rFonts w:eastAsiaTheme="minorHAnsi" w:cs="Arial"/>
          <w:color w:val="333333"/>
        </w:rPr>
      </w:pPr>
      <w:r w:rsidRPr="006F4959">
        <w:rPr>
          <w:rFonts w:cs="Arial"/>
        </w:rPr>
        <w:t>DIČ: CZ</w:t>
      </w:r>
      <w:r w:rsidR="00C0473F" w:rsidRPr="00577631">
        <w:rPr>
          <w:rFonts w:eastAsiaTheme="minorHAnsi" w:cs="Arial"/>
          <w:color w:val="333333"/>
        </w:rPr>
        <w:t>70994234</w:t>
      </w:r>
    </w:p>
    <w:p w14:paraId="2AB23E16" w14:textId="77777777" w:rsidR="003A25F4" w:rsidRPr="006F4959" w:rsidRDefault="003A25F4" w:rsidP="003A25F4">
      <w:pPr>
        <w:spacing w:line="240" w:lineRule="auto"/>
        <w:rPr>
          <w:rFonts w:cs="Arial"/>
        </w:rPr>
      </w:pPr>
      <w:r w:rsidRPr="006F4959">
        <w:rPr>
          <w:rFonts w:cs="Arial"/>
        </w:rPr>
        <w:t xml:space="preserve">Bankovní spojení: </w:t>
      </w:r>
      <w:r w:rsidRPr="006F4959">
        <w:rPr>
          <w:rFonts w:cs="Arial"/>
          <w:highlight w:val="green"/>
        </w:rPr>
        <w:t>následně doplní zadavatel</w:t>
      </w:r>
    </w:p>
    <w:p w14:paraId="1304A697" w14:textId="614270BE" w:rsidR="003A25F4" w:rsidRDefault="003A25F4" w:rsidP="003A25F4">
      <w:pPr>
        <w:spacing w:line="240" w:lineRule="auto"/>
        <w:rPr>
          <w:rFonts w:cs="Arial"/>
          <w:highlight w:val="green"/>
        </w:rPr>
      </w:pPr>
      <w:r w:rsidRPr="006F4959">
        <w:rPr>
          <w:rFonts w:cs="Arial"/>
        </w:rPr>
        <w:t xml:space="preserve">Číslo účtu </w:t>
      </w:r>
      <w:r w:rsidRPr="006F4959">
        <w:rPr>
          <w:rFonts w:cs="Arial"/>
          <w:highlight w:val="green"/>
        </w:rPr>
        <w:t>následně doplní zadavatel</w:t>
      </w:r>
    </w:p>
    <w:p w14:paraId="4CEC02A3" w14:textId="2CDD1F8E" w:rsidR="00FA51A9" w:rsidRPr="006F4959" w:rsidRDefault="00FA51A9" w:rsidP="003A25F4">
      <w:pPr>
        <w:spacing w:line="240" w:lineRule="auto"/>
        <w:rPr>
          <w:rFonts w:cs="Arial"/>
        </w:rPr>
      </w:pPr>
      <w:r>
        <w:rPr>
          <w:rFonts w:cs="Arial"/>
        </w:rPr>
        <w:t>Číslo jednací:</w:t>
      </w:r>
    </w:p>
    <w:p w14:paraId="3477A51B" w14:textId="77777777" w:rsidR="003A25F4" w:rsidRPr="006F4959" w:rsidRDefault="003A25F4" w:rsidP="003A25F4">
      <w:pPr>
        <w:spacing w:line="240" w:lineRule="auto"/>
        <w:rPr>
          <w:rFonts w:cs="Arial"/>
        </w:rPr>
      </w:pPr>
    </w:p>
    <w:p w14:paraId="6D05C3C3" w14:textId="77777777" w:rsidR="003A25F4" w:rsidRPr="006F4959" w:rsidRDefault="003A25F4" w:rsidP="003A25F4">
      <w:pPr>
        <w:spacing w:line="240" w:lineRule="auto"/>
        <w:rPr>
          <w:rFonts w:cs="Arial"/>
        </w:rPr>
      </w:pPr>
      <w:r w:rsidRPr="006F4959">
        <w:rPr>
          <w:rFonts w:cs="Arial"/>
        </w:rPr>
        <w:t xml:space="preserve">kontaktní osoba: </w:t>
      </w:r>
      <w:r w:rsidRPr="006F4959">
        <w:rPr>
          <w:rFonts w:cs="Arial"/>
          <w:highlight w:val="green"/>
        </w:rPr>
        <w:t>následně doplní zadavatel</w:t>
      </w:r>
    </w:p>
    <w:p w14:paraId="11341092" w14:textId="77777777" w:rsidR="003A25F4" w:rsidRPr="006F4959" w:rsidRDefault="003A25F4" w:rsidP="003A25F4">
      <w:pPr>
        <w:spacing w:line="240" w:lineRule="auto"/>
        <w:rPr>
          <w:rFonts w:cs="Arial"/>
        </w:rPr>
      </w:pPr>
      <w:r w:rsidRPr="006F4959">
        <w:rPr>
          <w:rFonts w:cs="Arial"/>
        </w:rPr>
        <w:t xml:space="preserve">tel. č.: </w:t>
      </w:r>
      <w:r w:rsidRPr="006F4959">
        <w:rPr>
          <w:rFonts w:cs="Arial"/>
          <w:highlight w:val="green"/>
        </w:rPr>
        <w:t>následně doplní zadavatel</w:t>
      </w:r>
    </w:p>
    <w:p w14:paraId="156C66EA" w14:textId="77777777" w:rsidR="003A25F4" w:rsidRPr="006F4959" w:rsidRDefault="003A25F4" w:rsidP="003A25F4">
      <w:pPr>
        <w:spacing w:line="240" w:lineRule="auto"/>
        <w:rPr>
          <w:rFonts w:cs="Arial"/>
        </w:rPr>
      </w:pPr>
      <w:r w:rsidRPr="006F4959">
        <w:rPr>
          <w:rFonts w:cs="Arial"/>
        </w:rPr>
        <w:t>email</w:t>
      </w:r>
      <w:proofErr w:type="gramStart"/>
      <w:r w:rsidRPr="006F4959">
        <w:rPr>
          <w:rFonts w:cs="Arial"/>
        </w:rPr>
        <w:t xml:space="preserve">.: </w:t>
      </w:r>
      <w:r w:rsidRPr="006F4959">
        <w:rPr>
          <w:rFonts w:cs="Arial"/>
          <w:highlight w:val="green"/>
        </w:rPr>
        <w:t xml:space="preserve"> následně</w:t>
      </w:r>
      <w:proofErr w:type="gramEnd"/>
      <w:r w:rsidRPr="006F4959">
        <w:rPr>
          <w:rFonts w:cs="Arial"/>
          <w:highlight w:val="green"/>
        </w:rPr>
        <w:t xml:space="preserve"> doplní zadavatel</w:t>
      </w:r>
    </w:p>
    <w:p w14:paraId="0BAEBAA0" w14:textId="77777777" w:rsidR="00B46522" w:rsidRPr="006F4959" w:rsidRDefault="00B46522" w:rsidP="00B46522">
      <w:pPr>
        <w:spacing w:line="240" w:lineRule="auto"/>
        <w:rPr>
          <w:rFonts w:cs="Arial"/>
          <w:b/>
        </w:rPr>
      </w:pPr>
      <w:r w:rsidRPr="006F4959">
        <w:rPr>
          <w:rFonts w:cs="Arial"/>
        </w:rPr>
        <w:t xml:space="preserve">(dále jen </w:t>
      </w:r>
      <w:r w:rsidRPr="006F4959">
        <w:rPr>
          <w:rFonts w:cs="Arial"/>
          <w:b/>
        </w:rPr>
        <w:t>”kupující č. 2”)</w:t>
      </w:r>
    </w:p>
    <w:p w14:paraId="4877AF02" w14:textId="77777777" w:rsidR="0027769A" w:rsidRDefault="0027769A" w:rsidP="0072611A">
      <w:pPr>
        <w:spacing w:after="0"/>
      </w:pPr>
    </w:p>
    <w:p w14:paraId="755908FA" w14:textId="77777777" w:rsidR="00850A5C" w:rsidRPr="006F4959" w:rsidRDefault="00850A5C" w:rsidP="00850A5C">
      <w:pPr>
        <w:spacing w:line="240" w:lineRule="auto"/>
        <w:rPr>
          <w:rFonts w:cs="Arial"/>
        </w:rPr>
      </w:pPr>
      <w:r w:rsidRPr="006F4959">
        <w:rPr>
          <w:rFonts w:cs="Arial"/>
          <w:b/>
        </w:rPr>
        <w:t xml:space="preserve">Kupující č. 1 a č. 2 společně či jednotlivě také jako „kupující“ </w:t>
      </w:r>
    </w:p>
    <w:p w14:paraId="4E96416E" w14:textId="77777777" w:rsidR="00850A5C" w:rsidRDefault="00850A5C" w:rsidP="0072611A">
      <w:pPr>
        <w:spacing w:after="0"/>
      </w:pPr>
    </w:p>
    <w:p w14:paraId="4ED997AF" w14:textId="77777777" w:rsidR="00962EF2" w:rsidRPr="00962EF2" w:rsidRDefault="00962EF2" w:rsidP="0072611A">
      <w:pPr>
        <w:spacing w:after="0"/>
      </w:pPr>
    </w:p>
    <w:p w14:paraId="57626566" w14:textId="4CF5EFEE" w:rsidR="006E76A0" w:rsidRDefault="00AB10E6" w:rsidP="0072611A">
      <w:pPr>
        <w:spacing w:after="0"/>
        <w:rPr>
          <w:rFonts w:cs="Arial"/>
        </w:rPr>
      </w:pPr>
      <w:r>
        <w:rPr>
          <w:rFonts w:cs="Arial"/>
        </w:rPr>
        <w:t>a</w:t>
      </w:r>
    </w:p>
    <w:p w14:paraId="363150F0" w14:textId="77777777" w:rsidR="00211DCB" w:rsidRPr="00962EF2" w:rsidRDefault="00211DCB" w:rsidP="0072611A">
      <w:pPr>
        <w:spacing w:after="0"/>
        <w:rPr>
          <w:rFonts w:cs="Arial"/>
        </w:rPr>
      </w:pPr>
    </w:p>
    <w:p w14:paraId="3E25FFC7" w14:textId="7241CE4A" w:rsidR="006E76A0" w:rsidRPr="0039586C" w:rsidRDefault="00E025EE" w:rsidP="0072611A">
      <w:pPr>
        <w:spacing w:after="0"/>
        <w:rPr>
          <w:rFonts w:cs="Arial"/>
          <w:highlight w:val="yellow"/>
        </w:rPr>
      </w:pPr>
      <w:r w:rsidRPr="0039586C">
        <w:rPr>
          <w:rFonts w:cs="Arial"/>
          <w:b/>
          <w:bCs/>
          <w:highlight w:val="yellow"/>
        </w:rPr>
        <w:t xml:space="preserve">doplní </w:t>
      </w:r>
      <w:r w:rsidR="00BE47A4" w:rsidRPr="0039586C">
        <w:rPr>
          <w:rFonts w:cs="Arial"/>
          <w:b/>
          <w:bCs/>
          <w:highlight w:val="yellow"/>
        </w:rPr>
        <w:t>dodavatel</w:t>
      </w:r>
    </w:p>
    <w:p w14:paraId="3CD438E9" w14:textId="77777777" w:rsidR="00211DCB" w:rsidRDefault="00211DCB" w:rsidP="0072611A">
      <w:pPr>
        <w:pStyle w:val="Default"/>
        <w:spacing w:line="280" w:lineRule="atLeast"/>
        <w:rPr>
          <w:sz w:val="20"/>
          <w:szCs w:val="20"/>
        </w:rPr>
      </w:pPr>
    </w:p>
    <w:p w14:paraId="66F3B6E3" w14:textId="4F4CAA98" w:rsidR="006E76A0" w:rsidRPr="005814C3" w:rsidRDefault="006E76A0" w:rsidP="0072611A">
      <w:pPr>
        <w:pStyle w:val="Default"/>
        <w:spacing w:line="280" w:lineRule="atLeast"/>
        <w:rPr>
          <w:sz w:val="20"/>
          <w:szCs w:val="20"/>
        </w:rPr>
      </w:pPr>
      <w:r w:rsidRPr="005814C3">
        <w:rPr>
          <w:sz w:val="20"/>
          <w:szCs w:val="20"/>
        </w:rPr>
        <w:t>Se sídlem:</w:t>
      </w:r>
      <w:r w:rsidR="00E025EE">
        <w:rPr>
          <w:sz w:val="20"/>
          <w:szCs w:val="20"/>
        </w:rPr>
        <w:t xml:space="preserve"> </w:t>
      </w:r>
      <w:r w:rsidR="00E025EE" w:rsidRPr="0039586C">
        <w:rPr>
          <w:rFonts w:eastAsia="Times New Roman"/>
          <w:color w:val="auto"/>
          <w:sz w:val="20"/>
          <w:szCs w:val="20"/>
          <w:highlight w:val="yellow"/>
          <w:lang w:eastAsia="cs-CZ"/>
        </w:rPr>
        <w:t xml:space="preserve">doplní </w:t>
      </w:r>
      <w:r w:rsidR="00BE47A4" w:rsidRPr="0039586C">
        <w:rPr>
          <w:rFonts w:eastAsia="Times New Roman"/>
          <w:color w:val="auto"/>
          <w:sz w:val="20"/>
          <w:szCs w:val="20"/>
          <w:highlight w:val="yellow"/>
          <w:lang w:eastAsia="cs-CZ"/>
        </w:rPr>
        <w:t>dodavatel</w:t>
      </w:r>
    </w:p>
    <w:p w14:paraId="2EBC0E70" w14:textId="76B08FD4" w:rsidR="006E76A0" w:rsidRPr="005814C3" w:rsidRDefault="006E76A0" w:rsidP="0072611A">
      <w:pPr>
        <w:pStyle w:val="Default"/>
        <w:spacing w:line="280" w:lineRule="atLeast"/>
        <w:rPr>
          <w:sz w:val="20"/>
          <w:szCs w:val="20"/>
        </w:rPr>
      </w:pPr>
      <w:r w:rsidRPr="005814C3">
        <w:rPr>
          <w:sz w:val="20"/>
          <w:szCs w:val="20"/>
        </w:rPr>
        <w:t>Zastoupená:</w:t>
      </w:r>
      <w:r w:rsidR="00E025EE">
        <w:rPr>
          <w:sz w:val="20"/>
          <w:szCs w:val="20"/>
        </w:rPr>
        <w:t xml:space="preserve"> </w:t>
      </w:r>
      <w:r w:rsidR="00E025EE" w:rsidRPr="0039586C">
        <w:rPr>
          <w:rFonts w:eastAsia="Times New Roman"/>
          <w:color w:val="auto"/>
          <w:sz w:val="20"/>
          <w:szCs w:val="20"/>
          <w:highlight w:val="yellow"/>
          <w:lang w:eastAsia="cs-CZ"/>
        </w:rPr>
        <w:t xml:space="preserve">doplní </w:t>
      </w:r>
      <w:r w:rsidR="00BE47A4" w:rsidRPr="0039586C">
        <w:rPr>
          <w:rFonts w:eastAsia="Times New Roman"/>
          <w:color w:val="auto"/>
          <w:sz w:val="20"/>
          <w:szCs w:val="20"/>
          <w:highlight w:val="yellow"/>
          <w:lang w:eastAsia="cs-CZ"/>
        </w:rPr>
        <w:t>dodavatel</w:t>
      </w:r>
    </w:p>
    <w:p w14:paraId="7F82AEB5" w14:textId="6C554A75" w:rsidR="006E76A0" w:rsidRPr="005814C3" w:rsidRDefault="006E76A0" w:rsidP="0072611A">
      <w:pPr>
        <w:pStyle w:val="Default"/>
        <w:spacing w:line="280" w:lineRule="atLeast"/>
        <w:rPr>
          <w:sz w:val="20"/>
          <w:szCs w:val="20"/>
        </w:rPr>
      </w:pPr>
      <w:r w:rsidRPr="005814C3">
        <w:rPr>
          <w:sz w:val="20"/>
          <w:szCs w:val="20"/>
        </w:rPr>
        <w:t>IČO:</w:t>
      </w:r>
      <w:r w:rsidR="00E025EE">
        <w:rPr>
          <w:sz w:val="20"/>
          <w:szCs w:val="20"/>
        </w:rPr>
        <w:t xml:space="preserve"> </w:t>
      </w:r>
      <w:r w:rsidR="00E025EE" w:rsidRPr="0039586C">
        <w:rPr>
          <w:rFonts w:eastAsia="Times New Roman"/>
          <w:color w:val="auto"/>
          <w:sz w:val="20"/>
          <w:szCs w:val="20"/>
          <w:highlight w:val="yellow"/>
          <w:lang w:eastAsia="cs-CZ"/>
        </w:rPr>
        <w:t xml:space="preserve">doplní </w:t>
      </w:r>
      <w:r w:rsidR="00BE47A4" w:rsidRPr="0039586C">
        <w:rPr>
          <w:rFonts w:eastAsia="Times New Roman"/>
          <w:color w:val="auto"/>
          <w:sz w:val="20"/>
          <w:szCs w:val="20"/>
          <w:highlight w:val="yellow"/>
          <w:lang w:eastAsia="cs-CZ"/>
        </w:rPr>
        <w:t>dodavatel</w:t>
      </w:r>
      <w:r w:rsidR="00E025EE">
        <w:rPr>
          <w:sz w:val="20"/>
          <w:szCs w:val="20"/>
        </w:rPr>
        <w:t xml:space="preserve"> </w:t>
      </w:r>
    </w:p>
    <w:p w14:paraId="537555A8" w14:textId="606655B4" w:rsidR="006E76A0" w:rsidRPr="005814C3" w:rsidRDefault="006E76A0" w:rsidP="0072611A">
      <w:pPr>
        <w:pStyle w:val="Default"/>
        <w:spacing w:line="280" w:lineRule="atLeast"/>
        <w:rPr>
          <w:sz w:val="20"/>
          <w:szCs w:val="20"/>
        </w:rPr>
      </w:pPr>
      <w:r w:rsidRPr="005814C3">
        <w:rPr>
          <w:sz w:val="20"/>
          <w:szCs w:val="20"/>
        </w:rPr>
        <w:t>DIČ</w:t>
      </w:r>
      <w:r w:rsidR="00E025EE">
        <w:rPr>
          <w:sz w:val="20"/>
          <w:szCs w:val="20"/>
        </w:rPr>
        <w:t xml:space="preserve">: </w:t>
      </w:r>
      <w:r w:rsidR="00E025EE" w:rsidRPr="0039586C">
        <w:rPr>
          <w:rFonts w:eastAsia="Times New Roman"/>
          <w:color w:val="auto"/>
          <w:sz w:val="20"/>
          <w:szCs w:val="20"/>
          <w:highlight w:val="yellow"/>
          <w:lang w:eastAsia="cs-CZ"/>
        </w:rPr>
        <w:t xml:space="preserve">doplní </w:t>
      </w:r>
      <w:r w:rsidR="00BE47A4" w:rsidRPr="0039586C">
        <w:rPr>
          <w:rFonts w:eastAsia="Times New Roman"/>
          <w:color w:val="auto"/>
          <w:sz w:val="20"/>
          <w:szCs w:val="20"/>
          <w:highlight w:val="yellow"/>
          <w:lang w:eastAsia="cs-CZ"/>
        </w:rPr>
        <w:t>dodavatel</w:t>
      </w:r>
    </w:p>
    <w:p w14:paraId="6EB25659" w14:textId="204D04D5" w:rsidR="006608B5" w:rsidRDefault="00105CF1" w:rsidP="0072611A">
      <w:pPr>
        <w:spacing w:after="0"/>
        <w:rPr>
          <w:rFonts w:cs="Arial"/>
        </w:rPr>
      </w:pPr>
      <w:r w:rsidRPr="005814C3">
        <w:rPr>
          <w:rFonts w:cs="Arial"/>
        </w:rPr>
        <w:t xml:space="preserve">Zapsána v obchodním rejstříku vedeném </w:t>
      </w:r>
      <w:r w:rsidR="00E025EE" w:rsidRPr="0039586C">
        <w:rPr>
          <w:rFonts w:cs="Arial"/>
          <w:highlight w:val="yellow"/>
        </w:rPr>
        <w:t xml:space="preserve">doplní </w:t>
      </w:r>
      <w:r w:rsidR="008F064D" w:rsidRPr="0039586C">
        <w:rPr>
          <w:rFonts w:cs="Arial"/>
          <w:highlight w:val="yellow"/>
        </w:rPr>
        <w:t>dodavatel</w:t>
      </w:r>
      <w:r w:rsidRPr="005814C3">
        <w:rPr>
          <w:rFonts w:cs="Arial"/>
        </w:rPr>
        <w:t>, oddíl</w:t>
      </w:r>
      <w:r w:rsidR="00E025EE">
        <w:rPr>
          <w:rFonts w:cs="Arial"/>
        </w:rPr>
        <w:t xml:space="preserve"> </w:t>
      </w:r>
      <w:r w:rsidR="00E025EE" w:rsidRPr="0039586C">
        <w:rPr>
          <w:rFonts w:cs="Arial"/>
          <w:highlight w:val="yellow"/>
        </w:rPr>
        <w:t xml:space="preserve">doplní </w:t>
      </w:r>
      <w:r w:rsidR="008F064D" w:rsidRPr="0039586C">
        <w:rPr>
          <w:rFonts w:cs="Arial"/>
          <w:highlight w:val="yellow"/>
        </w:rPr>
        <w:t>dodavatel</w:t>
      </w:r>
      <w:r w:rsidRPr="005814C3">
        <w:rPr>
          <w:rFonts w:cs="Arial"/>
        </w:rPr>
        <w:t>, vložka</w:t>
      </w:r>
      <w:r w:rsidR="00E025EE">
        <w:rPr>
          <w:rFonts w:cs="Arial"/>
        </w:rPr>
        <w:t xml:space="preserve"> </w:t>
      </w:r>
      <w:r w:rsidR="00E025EE" w:rsidRPr="0039586C">
        <w:rPr>
          <w:rFonts w:cs="Arial"/>
          <w:highlight w:val="yellow"/>
        </w:rPr>
        <w:t xml:space="preserve">doplní </w:t>
      </w:r>
      <w:r w:rsidR="008F064D" w:rsidRPr="0039586C">
        <w:rPr>
          <w:rFonts w:cs="Arial"/>
          <w:highlight w:val="yellow"/>
        </w:rPr>
        <w:t>dodavatel</w:t>
      </w:r>
    </w:p>
    <w:p w14:paraId="43048C4D" w14:textId="4E8DE9DE" w:rsidR="00105CF1" w:rsidRDefault="00105CF1" w:rsidP="0072611A">
      <w:pPr>
        <w:spacing w:after="0"/>
        <w:rPr>
          <w:rFonts w:cs="Arial"/>
        </w:rPr>
      </w:pPr>
      <w:r w:rsidRPr="005814C3">
        <w:rPr>
          <w:rFonts w:cs="Arial"/>
        </w:rPr>
        <w:t>bank. spojení:</w:t>
      </w:r>
      <w:r w:rsidR="00E025EE">
        <w:rPr>
          <w:rFonts w:cs="Arial"/>
        </w:rPr>
        <w:t xml:space="preserve"> </w:t>
      </w:r>
      <w:r w:rsidR="00E025EE" w:rsidRPr="0039586C">
        <w:rPr>
          <w:rFonts w:cs="Arial"/>
          <w:highlight w:val="yellow"/>
        </w:rPr>
        <w:t xml:space="preserve">doplní </w:t>
      </w:r>
      <w:r w:rsidR="008F064D" w:rsidRPr="0039586C">
        <w:rPr>
          <w:rFonts w:cs="Arial"/>
          <w:highlight w:val="yellow"/>
        </w:rPr>
        <w:t>dodavatel</w:t>
      </w:r>
      <w:r w:rsidR="00E025EE">
        <w:rPr>
          <w:rFonts w:cs="Arial"/>
        </w:rPr>
        <w:t xml:space="preserve"> </w:t>
      </w:r>
    </w:p>
    <w:p w14:paraId="7F4B4579" w14:textId="77777777" w:rsidR="00FF267B" w:rsidRPr="005814C3" w:rsidRDefault="00FF267B" w:rsidP="0072611A">
      <w:pPr>
        <w:spacing w:after="0"/>
        <w:rPr>
          <w:rFonts w:cs="Arial"/>
        </w:rPr>
      </w:pPr>
    </w:p>
    <w:p w14:paraId="23E05CD6" w14:textId="1DE4D727" w:rsidR="00EA3F82" w:rsidRPr="005814C3" w:rsidRDefault="00EA3F82" w:rsidP="0072611A">
      <w:pPr>
        <w:pStyle w:val="Default"/>
        <w:spacing w:line="280" w:lineRule="atLeast"/>
        <w:rPr>
          <w:sz w:val="20"/>
          <w:szCs w:val="20"/>
        </w:rPr>
      </w:pPr>
      <w:r w:rsidRPr="005814C3">
        <w:rPr>
          <w:sz w:val="20"/>
          <w:szCs w:val="20"/>
        </w:rPr>
        <w:t>kontaktní osoba:</w:t>
      </w:r>
      <w:r w:rsidR="00E025EE">
        <w:rPr>
          <w:sz w:val="20"/>
          <w:szCs w:val="20"/>
        </w:rPr>
        <w:t xml:space="preserve"> </w:t>
      </w:r>
      <w:r w:rsidR="00E025EE" w:rsidRPr="0039586C">
        <w:rPr>
          <w:rFonts w:eastAsia="Times New Roman"/>
          <w:color w:val="auto"/>
          <w:sz w:val="20"/>
          <w:szCs w:val="20"/>
          <w:highlight w:val="yellow"/>
          <w:lang w:eastAsia="cs-CZ"/>
        </w:rPr>
        <w:t xml:space="preserve">doplní </w:t>
      </w:r>
      <w:r w:rsidR="008F064D" w:rsidRPr="0039586C">
        <w:rPr>
          <w:rFonts w:eastAsia="Times New Roman"/>
          <w:color w:val="auto"/>
          <w:sz w:val="20"/>
          <w:szCs w:val="20"/>
          <w:highlight w:val="yellow"/>
          <w:lang w:eastAsia="cs-CZ"/>
        </w:rPr>
        <w:t>dodavatel</w:t>
      </w:r>
      <w:r w:rsidR="00E025EE">
        <w:rPr>
          <w:sz w:val="20"/>
          <w:szCs w:val="20"/>
        </w:rPr>
        <w:t xml:space="preserve"> </w:t>
      </w:r>
    </w:p>
    <w:p w14:paraId="715655A1" w14:textId="07560952" w:rsidR="00EA3F82" w:rsidRPr="005814C3" w:rsidRDefault="00EA3F82" w:rsidP="0072611A">
      <w:pPr>
        <w:pStyle w:val="Default"/>
        <w:spacing w:line="280" w:lineRule="atLeast"/>
        <w:rPr>
          <w:sz w:val="20"/>
          <w:szCs w:val="20"/>
        </w:rPr>
      </w:pPr>
      <w:r w:rsidRPr="005814C3">
        <w:rPr>
          <w:sz w:val="20"/>
          <w:szCs w:val="20"/>
        </w:rPr>
        <w:t>tel. č.</w:t>
      </w:r>
      <w:r w:rsidR="00E025EE">
        <w:rPr>
          <w:sz w:val="20"/>
          <w:szCs w:val="20"/>
        </w:rPr>
        <w:t xml:space="preserve">: </w:t>
      </w:r>
      <w:r w:rsidR="00E025EE" w:rsidRPr="0039586C">
        <w:rPr>
          <w:rFonts w:eastAsia="Times New Roman"/>
          <w:color w:val="auto"/>
          <w:sz w:val="20"/>
          <w:szCs w:val="20"/>
          <w:highlight w:val="yellow"/>
          <w:lang w:eastAsia="cs-CZ"/>
        </w:rPr>
        <w:t xml:space="preserve">doplní </w:t>
      </w:r>
      <w:r w:rsidR="008F064D" w:rsidRPr="0039586C">
        <w:rPr>
          <w:rFonts w:eastAsia="Times New Roman"/>
          <w:color w:val="auto"/>
          <w:sz w:val="20"/>
          <w:szCs w:val="20"/>
          <w:highlight w:val="yellow"/>
          <w:lang w:eastAsia="cs-CZ"/>
        </w:rPr>
        <w:t>dodavatel</w:t>
      </w:r>
      <w:r w:rsidR="00E025EE">
        <w:rPr>
          <w:sz w:val="20"/>
          <w:szCs w:val="20"/>
        </w:rPr>
        <w:t xml:space="preserve"> </w:t>
      </w:r>
      <w:r w:rsidRPr="005814C3">
        <w:rPr>
          <w:sz w:val="20"/>
          <w:szCs w:val="20"/>
        </w:rPr>
        <w:t xml:space="preserve"> </w:t>
      </w:r>
    </w:p>
    <w:p w14:paraId="11381253" w14:textId="3F585B93" w:rsidR="00717BFE" w:rsidRPr="0070657A" w:rsidRDefault="00EA3F82" w:rsidP="0072611A">
      <w:pPr>
        <w:spacing w:after="0"/>
        <w:rPr>
          <w:rFonts w:cs="Arial"/>
          <w:color w:val="0462C1"/>
        </w:rPr>
      </w:pPr>
      <w:r w:rsidRPr="005814C3">
        <w:rPr>
          <w:rFonts w:cs="Arial"/>
        </w:rPr>
        <w:t>email</w:t>
      </w:r>
      <w:r w:rsidR="00E025EE">
        <w:rPr>
          <w:rFonts w:cs="Arial"/>
        </w:rPr>
        <w:t xml:space="preserve">: </w:t>
      </w:r>
      <w:r w:rsidR="00E025EE" w:rsidRPr="0039586C">
        <w:rPr>
          <w:rFonts w:cs="Arial"/>
          <w:highlight w:val="yellow"/>
        </w:rPr>
        <w:t xml:space="preserve">doplní </w:t>
      </w:r>
      <w:r w:rsidR="008F064D" w:rsidRPr="0039586C">
        <w:rPr>
          <w:rFonts w:cs="Arial"/>
          <w:highlight w:val="yellow"/>
        </w:rPr>
        <w:t>dodavatel</w:t>
      </w:r>
    </w:p>
    <w:p w14:paraId="47854F82" w14:textId="5FCBDE59" w:rsidR="00962EF2" w:rsidRDefault="006E76A0" w:rsidP="0072611A">
      <w:pPr>
        <w:spacing w:after="0"/>
        <w:rPr>
          <w:rFonts w:cs="Arial"/>
        </w:rPr>
      </w:pPr>
      <w:r>
        <w:rPr>
          <w:rFonts w:cs="Arial"/>
        </w:rPr>
        <w:t xml:space="preserve">(dále jen </w:t>
      </w:r>
      <w:r>
        <w:rPr>
          <w:rFonts w:cs="Arial"/>
          <w:b/>
        </w:rPr>
        <w:t>„prodávající“</w:t>
      </w:r>
      <w:r>
        <w:rPr>
          <w:rFonts w:cs="Arial"/>
        </w:rPr>
        <w:t xml:space="preserve"> nebo </w:t>
      </w:r>
      <w:r>
        <w:rPr>
          <w:rFonts w:cs="Arial"/>
          <w:b/>
        </w:rPr>
        <w:t>„dodavatel“</w:t>
      </w:r>
      <w:r>
        <w:rPr>
          <w:rFonts w:cs="Arial"/>
        </w:rPr>
        <w:t>)</w:t>
      </w:r>
    </w:p>
    <w:p w14:paraId="2B1DE216" w14:textId="77777777" w:rsidR="00651DDD" w:rsidRPr="00962EF2" w:rsidRDefault="00651DDD" w:rsidP="00962EF2">
      <w:pPr>
        <w:spacing w:after="0" w:line="360" w:lineRule="auto"/>
        <w:rPr>
          <w:rFonts w:cs="Arial"/>
        </w:rPr>
      </w:pPr>
    </w:p>
    <w:p w14:paraId="51917DB8" w14:textId="0BF1B732" w:rsidR="006E76A0" w:rsidRDefault="006E76A0">
      <w:pPr>
        <w:spacing w:after="160" w:line="259" w:lineRule="auto"/>
        <w:jc w:val="left"/>
      </w:pPr>
    </w:p>
    <w:p w14:paraId="31F85725" w14:textId="27985BE8" w:rsidR="00844D8C" w:rsidRDefault="00844D8C" w:rsidP="0030159F">
      <w:pPr>
        <w:pStyle w:val="Bezmezer"/>
        <w:numPr>
          <w:ilvl w:val="0"/>
          <w:numId w:val="0"/>
        </w:numPr>
        <w:ind w:left="284"/>
      </w:pPr>
    </w:p>
    <w:p w14:paraId="58A77933" w14:textId="2BB3F630" w:rsidR="006E76A0" w:rsidRPr="002B13F6" w:rsidRDefault="00131065" w:rsidP="0072611A">
      <w:pPr>
        <w:pStyle w:val="Bezmezer"/>
        <w:numPr>
          <w:ilvl w:val="0"/>
          <w:numId w:val="0"/>
        </w:numPr>
        <w:spacing w:after="0"/>
      </w:pPr>
      <w:r>
        <w:t>uzavřeli</w:t>
      </w:r>
      <w:r w:rsidR="006E76A0" w:rsidRPr="002B13F6">
        <w:t xml:space="preserve"> níže uvedeného dne, měsíce a roku v souladu s ustanovením § 2079 a násl. zákona </w:t>
      </w:r>
      <w:r w:rsidR="006E76A0" w:rsidRPr="002B13F6">
        <w:br/>
        <w:t>č. 89/2012 Sb., občanský zákoník (dále jen „občanský zákoník“), v návaznosti na zákon č. 13</w:t>
      </w:r>
      <w:r w:rsidR="006E2428">
        <w:t>4</w:t>
      </w:r>
      <w:r w:rsidR="006E76A0" w:rsidRPr="002B13F6">
        <w:t>/20</w:t>
      </w:r>
      <w:r w:rsidR="006E2428">
        <w:t>1</w:t>
      </w:r>
      <w:r w:rsidR="006E76A0" w:rsidRPr="002B13F6">
        <w:t xml:space="preserve">6 Sb., o </w:t>
      </w:r>
      <w:r w:rsidR="006E2428">
        <w:t>zadávání veřejných zakázek</w:t>
      </w:r>
      <w:r w:rsidR="006E76A0" w:rsidRPr="002B13F6">
        <w:t>, ve znění pozdějších předpisů (dále jen „Z</w:t>
      </w:r>
      <w:r w:rsidR="006E2428">
        <w:t>Z</w:t>
      </w:r>
      <w:r w:rsidR="006E76A0" w:rsidRPr="002B13F6">
        <w:t xml:space="preserve">VZ“), tuto kupní smlouvu (dále jen „smlouva): </w:t>
      </w:r>
    </w:p>
    <w:p w14:paraId="2BE183C7" w14:textId="77777777" w:rsidR="006E76A0" w:rsidRDefault="006E76A0" w:rsidP="006E76A0">
      <w:pPr>
        <w:pStyle w:val="Nadpis1"/>
        <w:numPr>
          <w:ilvl w:val="0"/>
          <w:numId w:val="0"/>
        </w:numPr>
      </w:pPr>
      <w:r>
        <w:t>Preambule</w:t>
      </w:r>
    </w:p>
    <w:p w14:paraId="05893280" w14:textId="15D5C717" w:rsidR="006E76A0" w:rsidRDefault="006E76A0" w:rsidP="0072611A">
      <w:pPr>
        <w:pStyle w:val="Bezmezer"/>
        <w:numPr>
          <w:ilvl w:val="0"/>
          <w:numId w:val="0"/>
        </w:numPr>
        <w:spacing w:after="0"/>
      </w:pPr>
      <w:r w:rsidRPr="0030159F">
        <w:t>Podkladem pro uzavření této smlouvy je nabídka dodavatele ze dne</w:t>
      </w:r>
      <w:r w:rsidR="00073A2F">
        <w:t xml:space="preserve"> </w:t>
      </w:r>
      <w:r w:rsidR="00073A2F" w:rsidRPr="002305A2">
        <w:rPr>
          <w:rFonts w:cs="Arial"/>
          <w:highlight w:val="green"/>
        </w:rPr>
        <w:t>doplní zadavatel</w:t>
      </w:r>
      <w:r w:rsidR="00BF1FA9">
        <w:t xml:space="preserve"> </w:t>
      </w:r>
      <w:r w:rsidRPr="0030159F">
        <w:t xml:space="preserve">(dále jen „nabídka“), podaná ve veřejné zakázce nazvané </w:t>
      </w:r>
      <w:r w:rsidR="00073A2F" w:rsidRPr="00F15E92">
        <w:rPr>
          <w:rFonts w:cs="Arial"/>
          <w:bCs/>
        </w:rPr>
        <w:t>„</w:t>
      </w:r>
      <w:proofErr w:type="spellStart"/>
      <w:r w:rsidR="003823AE" w:rsidRPr="00F15E92">
        <w:rPr>
          <w:rFonts w:cs="Arial"/>
          <w:bCs/>
        </w:rPr>
        <w:t>TNS</w:t>
      </w:r>
      <w:proofErr w:type="spellEnd"/>
      <w:r w:rsidR="003823AE" w:rsidRPr="00F15E92">
        <w:rPr>
          <w:rFonts w:cs="Arial"/>
          <w:bCs/>
        </w:rPr>
        <w:t xml:space="preserve"> Brno-</w:t>
      </w:r>
      <w:proofErr w:type="gramStart"/>
      <w:r w:rsidR="003823AE" w:rsidRPr="00F15E92">
        <w:rPr>
          <w:rFonts w:cs="Arial"/>
          <w:bCs/>
        </w:rPr>
        <w:t xml:space="preserve">Černovice - </w:t>
      </w:r>
      <w:proofErr w:type="spellStart"/>
      <w:r w:rsidR="003823AE" w:rsidRPr="00F15E92">
        <w:rPr>
          <w:rFonts w:cs="Arial"/>
          <w:bCs/>
        </w:rPr>
        <w:t>R110</w:t>
      </w:r>
      <w:proofErr w:type="spellEnd"/>
      <w:proofErr w:type="gramEnd"/>
      <w:r w:rsidR="003823AE" w:rsidRPr="00F15E92">
        <w:rPr>
          <w:rFonts w:cs="Arial"/>
          <w:bCs/>
        </w:rPr>
        <w:t xml:space="preserve"> </w:t>
      </w:r>
      <w:proofErr w:type="spellStart"/>
      <w:r w:rsidR="00364C2B" w:rsidRPr="00F15E92">
        <w:rPr>
          <w:rFonts w:cs="Arial"/>
          <w:bCs/>
        </w:rPr>
        <w:t>kV</w:t>
      </w:r>
      <w:proofErr w:type="spellEnd"/>
      <w:r w:rsidR="00073A2F" w:rsidRPr="00F15E92">
        <w:rPr>
          <w:rFonts w:cs="Arial"/>
          <w:bCs/>
        </w:rPr>
        <w:t>“</w:t>
      </w:r>
      <w:r w:rsidRPr="0030159F">
        <w:t xml:space="preserve"> (dále jen „veřejná zakázka“), zadávané zadavatelem v souladu se Z</w:t>
      </w:r>
      <w:r w:rsidR="006E2428">
        <w:t>Z</w:t>
      </w:r>
      <w:r w:rsidRPr="0030159F">
        <w:t>VZ, a zadávací dokumentace zadavatele pro veřejnou zakázku (dále jen „zadávací dokumentace“).</w:t>
      </w:r>
    </w:p>
    <w:p w14:paraId="5AEB7814" w14:textId="77777777" w:rsidR="0072611A" w:rsidRPr="0030159F" w:rsidRDefault="0072611A" w:rsidP="0072611A">
      <w:pPr>
        <w:pStyle w:val="Bezmezer"/>
        <w:numPr>
          <w:ilvl w:val="0"/>
          <w:numId w:val="0"/>
        </w:numPr>
        <w:spacing w:after="0"/>
      </w:pPr>
    </w:p>
    <w:p w14:paraId="7B631DBB" w14:textId="77777777" w:rsidR="006E76A0" w:rsidRDefault="006E76A0" w:rsidP="006E76A0">
      <w:pPr>
        <w:pStyle w:val="Nadpis1"/>
        <w:ind w:left="0" w:firstLine="0"/>
        <w:rPr>
          <w:lang w:val="cs-CZ"/>
        </w:rPr>
      </w:pPr>
      <w:r>
        <w:t>Předmět smlouvy</w:t>
      </w:r>
    </w:p>
    <w:p w14:paraId="2EADEEC7" w14:textId="4906EFDA" w:rsidR="00547CEC" w:rsidRDefault="00547CEC" w:rsidP="00B55132">
      <w:pPr>
        <w:numPr>
          <w:ilvl w:val="0"/>
          <w:numId w:val="16"/>
        </w:numPr>
        <w:ind w:left="426" w:hanging="426"/>
        <w:rPr>
          <w:rFonts w:cs="Arial"/>
        </w:rPr>
      </w:pPr>
      <w:r w:rsidRPr="006F4959">
        <w:rPr>
          <w:rFonts w:cs="Arial"/>
          <w:lang w:eastAsia="x-none"/>
        </w:rPr>
        <w:t xml:space="preserve">Předmětem této smlouvy je dodávka </w:t>
      </w:r>
      <w:r w:rsidRPr="006F4959">
        <w:rPr>
          <w:rFonts w:cs="Arial"/>
          <w:b/>
          <w:lang w:eastAsia="x-none"/>
        </w:rPr>
        <w:t xml:space="preserve">technologie pro </w:t>
      </w:r>
      <w:proofErr w:type="spellStart"/>
      <w:r w:rsidR="00E07EF9">
        <w:rPr>
          <w:rFonts w:cs="Arial"/>
          <w:b/>
          <w:lang w:eastAsia="x-none"/>
        </w:rPr>
        <w:t>jednosystémovou</w:t>
      </w:r>
      <w:proofErr w:type="spellEnd"/>
      <w:r w:rsidR="00E07EF9">
        <w:rPr>
          <w:rFonts w:cs="Arial"/>
          <w:b/>
          <w:lang w:eastAsia="x-none"/>
        </w:rPr>
        <w:t xml:space="preserve"> </w:t>
      </w:r>
      <w:r w:rsidRPr="006F4959">
        <w:rPr>
          <w:rFonts w:cs="Arial"/>
          <w:b/>
          <w:lang w:eastAsia="x-none"/>
        </w:rPr>
        <w:t xml:space="preserve">rozvodnu 110 </w:t>
      </w:r>
      <w:proofErr w:type="spellStart"/>
      <w:r w:rsidRPr="006F4959">
        <w:rPr>
          <w:rFonts w:cs="Arial"/>
          <w:b/>
          <w:lang w:eastAsia="x-none"/>
        </w:rPr>
        <w:t>kV</w:t>
      </w:r>
      <w:proofErr w:type="spellEnd"/>
      <w:r w:rsidRPr="006F4959">
        <w:rPr>
          <w:rFonts w:cs="Arial"/>
          <w:b/>
          <w:lang w:eastAsia="x-none"/>
        </w:rPr>
        <w:t xml:space="preserve"> </w:t>
      </w:r>
      <w:r w:rsidR="00E07EF9">
        <w:rPr>
          <w:rFonts w:cs="Arial"/>
          <w:b/>
          <w:lang w:eastAsia="x-none"/>
        </w:rPr>
        <w:t>o rozsahu 6 ks polí</w:t>
      </w:r>
      <w:r w:rsidR="00E33F7A">
        <w:rPr>
          <w:rFonts w:cs="Arial"/>
          <w:b/>
          <w:lang w:eastAsia="x-none"/>
        </w:rPr>
        <w:t>,</w:t>
      </w:r>
      <w:r w:rsidR="00E07EF9">
        <w:rPr>
          <w:rFonts w:cs="Arial"/>
          <w:b/>
          <w:lang w:eastAsia="x-none"/>
        </w:rPr>
        <w:t xml:space="preserve"> </w:t>
      </w:r>
      <w:r w:rsidRPr="006F4959">
        <w:rPr>
          <w:rFonts w:cs="Arial"/>
          <w:b/>
          <w:lang w:eastAsia="x-none"/>
        </w:rPr>
        <w:t xml:space="preserve">plně zapouzdřenou </w:t>
      </w:r>
      <w:r w:rsidRPr="00995F40">
        <w:rPr>
          <w:rFonts w:cs="Arial"/>
          <w:b/>
          <w:lang w:eastAsia="x-none"/>
        </w:rPr>
        <w:t xml:space="preserve">plynem </w:t>
      </w:r>
      <w:proofErr w:type="spellStart"/>
      <w:r w:rsidRPr="00995F40">
        <w:rPr>
          <w:rFonts w:cs="Arial"/>
          <w:b/>
          <w:lang w:eastAsia="x-none"/>
        </w:rPr>
        <w:t>SF6</w:t>
      </w:r>
      <w:proofErr w:type="spellEnd"/>
      <w:r w:rsidRPr="00995F40">
        <w:rPr>
          <w:rFonts w:cs="Arial"/>
          <w:lang w:eastAsia="x-none"/>
        </w:rPr>
        <w:t xml:space="preserve"> (dále též jen „předmět koupě“ nebo „předmět plnění“ nebo „zboží“) prodávajícím kupujícím, konkrétně pro</w:t>
      </w:r>
      <w:r w:rsidR="00554859" w:rsidRPr="00995F40">
        <w:rPr>
          <w:rFonts w:cs="Arial"/>
          <w:lang w:eastAsia="x-none"/>
        </w:rPr>
        <w:t xml:space="preserve"> veřejnou zakázku </w:t>
      </w:r>
      <w:r w:rsidR="00BF2BD9" w:rsidRPr="00995F40">
        <w:rPr>
          <w:rFonts w:cs="Arial"/>
          <w:lang w:eastAsia="x-none"/>
        </w:rPr>
        <w:t>„</w:t>
      </w:r>
      <w:proofErr w:type="spellStart"/>
      <w:r w:rsidR="00E33F7A" w:rsidRPr="00995F40">
        <w:rPr>
          <w:rFonts w:cs="Arial"/>
          <w:b/>
          <w:lang w:eastAsia="x-none"/>
        </w:rPr>
        <w:t>TNS</w:t>
      </w:r>
      <w:proofErr w:type="spellEnd"/>
      <w:r w:rsidR="00E33F7A" w:rsidRPr="00995F40">
        <w:rPr>
          <w:rFonts w:cs="Arial"/>
          <w:b/>
          <w:lang w:eastAsia="x-none"/>
        </w:rPr>
        <w:t xml:space="preserve"> Brno-</w:t>
      </w:r>
      <w:proofErr w:type="gramStart"/>
      <w:r w:rsidR="00E33F7A" w:rsidRPr="00995F40">
        <w:rPr>
          <w:rFonts w:cs="Arial"/>
          <w:b/>
          <w:lang w:eastAsia="x-none"/>
        </w:rPr>
        <w:t>Černovice</w:t>
      </w:r>
      <w:r w:rsidR="00BF2BD9" w:rsidRPr="00995F40">
        <w:rPr>
          <w:rFonts w:cs="Arial"/>
          <w:b/>
          <w:lang w:eastAsia="x-none"/>
        </w:rPr>
        <w:t xml:space="preserve">- </w:t>
      </w:r>
      <w:proofErr w:type="spellStart"/>
      <w:r w:rsidR="00BF2BD9" w:rsidRPr="00995F40">
        <w:rPr>
          <w:rFonts w:cs="Arial"/>
          <w:b/>
          <w:lang w:eastAsia="x-none"/>
        </w:rPr>
        <w:t>R110</w:t>
      </w:r>
      <w:proofErr w:type="spellEnd"/>
      <w:proofErr w:type="gramEnd"/>
      <w:r w:rsidR="00BF2BD9" w:rsidRPr="00995F40">
        <w:rPr>
          <w:rFonts w:cs="Arial"/>
          <w:b/>
          <w:lang w:eastAsia="x-none"/>
        </w:rPr>
        <w:t xml:space="preserve"> </w:t>
      </w:r>
      <w:proofErr w:type="spellStart"/>
      <w:r w:rsidR="00BF2BD9" w:rsidRPr="00995F40">
        <w:rPr>
          <w:rFonts w:cs="Arial"/>
          <w:b/>
          <w:lang w:eastAsia="x-none"/>
        </w:rPr>
        <w:t>kV</w:t>
      </w:r>
      <w:proofErr w:type="spellEnd"/>
      <w:r w:rsidR="00BF2BD9" w:rsidRPr="00995F40">
        <w:rPr>
          <w:rFonts w:cs="Arial"/>
          <w:b/>
          <w:lang w:eastAsia="x-none"/>
        </w:rPr>
        <w:t>“</w:t>
      </w:r>
      <w:r w:rsidR="00E33F7A" w:rsidRPr="00995F40">
        <w:rPr>
          <w:rFonts w:cs="Arial"/>
          <w:b/>
          <w:lang w:eastAsia="x-none"/>
        </w:rPr>
        <w:t xml:space="preserve">, </w:t>
      </w:r>
      <w:r w:rsidRPr="00995F40">
        <w:rPr>
          <w:rFonts w:cs="Arial"/>
          <w:lang w:eastAsia="x-none"/>
        </w:rPr>
        <w:t xml:space="preserve">včetně zajištění šéfmontáže, uvedení technologie do provozu a zaškolení osob určených zadavatelem. Součástí předmětu koupě je rovněž </w:t>
      </w:r>
      <w:r w:rsidRPr="00995F40">
        <w:rPr>
          <w:rFonts w:cs="Arial"/>
          <w:b/>
          <w:lang w:eastAsia="x-none"/>
        </w:rPr>
        <w:t>systém detekce</w:t>
      </w:r>
      <w:r w:rsidRPr="006F4959">
        <w:rPr>
          <w:rFonts w:cs="Arial"/>
          <w:b/>
          <w:lang w:eastAsia="x-none"/>
        </w:rPr>
        <w:t xml:space="preserve"> úniku plynu SF6</w:t>
      </w:r>
      <w:r w:rsidRPr="006F4959">
        <w:rPr>
          <w:rFonts w:cs="Arial"/>
          <w:lang w:eastAsia="x-none"/>
        </w:rPr>
        <w:t xml:space="preserve">, který splňuje požadavky nařízení Evropského parlamentu a rady (EU) č. 517/2014 ze dne 16. dubna 2014. Součástí předmětu plnění je rovněž zajištění záručního servisu po dobu 60 měsíců a dále zajištění dostupnosti náhradních dílů po celou délku životnosti zařízení. </w:t>
      </w:r>
      <w:r w:rsidRPr="006F4959">
        <w:rPr>
          <w:rFonts w:cs="Arial"/>
        </w:rPr>
        <w:t>Dodávka zboží bude realizována dle podmínek</w:t>
      </w:r>
      <w:r w:rsidRPr="006F4959">
        <w:rPr>
          <w:rFonts w:cs="Arial"/>
          <w:color w:val="FF0000"/>
        </w:rPr>
        <w:t xml:space="preserve"> </w:t>
      </w:r>
      <w:r w:rsidRPr="006F4959">
        <w:rPr>
          <w:rFonts w:cs="Arial"/>
        </w:rPr>
        <w:t xml:space="preserve">stanovených v této smlouvě, v nabídce, v zadávací dokumentaci a dle Všeobecných </w:t>
      </w:r>
      <w:r>
        <w:rPr>
          <w:rFonts w:cs="Arial"/>
        </w:rPr>
        <w:t xml:space="preserve">nákupních podmínek </w:t>
      </w:r>
      <w:r w:rsidRPr="006F4959">
        <w:rPr>
          <w:rFonts w:cs="Arial"/>
        </w:rPr>
        <w:t xml:space="preserve">skupiny E.ON Czech ve verzi platné a účinné ke dni uzavření této smlouvy (dále jen „VNP“) jako obchodních podmínek kupujícího, včetně zvláštní akceptace </w:t>
      </w:r>
      <w:r w:rsidRPr="006F4959">
        <w:rPr>
          <w:rFonts w:cs="Arial"/>
        </w:rPr>
        <w:lastRenderedPageBreak/>
        <w:t xml:space="preserve">vybraných ustanovení obchodních podmínek prodávajícím dle § 1753 občanského zákoníku, připojených k této smlouvě jako </w:t>
      </w:r>
      <w:r w:rsidRPr="006F4959">
        <w:rPr>
          <w:rFonts w:cs="Arial"/>
          <w:u w:val="single"/>
        </w:rPr>
        <w:t>příloha č. 4</w:t>
      </w:r>
      <w:r w:rsidRPr="006F4959">
        <w:rPr>
          <w:rFonts w:cs="Arial"/>
        </w:rPr>
        <w:t xml:space="preserve">. </w:t>
      </w:r>
    </w:p>
    <w:p w14:paraId="61AE05F5" w14:textId="77777777" w:rsidR="00547CEC" w:rsidRPr="006F4959" w:rsidRDefault="00547CEC" w:rsidP="00547CEC">
      <w:pPr>
        <w:rPr>
          <w:rFonts w:cs="Arial"/>
        </w:rPr>
      </w:pPr>
    </w:p>
    <w:p w14:paraId="6C2774A6" w14:textId="77777777" w:rsidR="00547CEC" w:rsidRPr="006F4959" w:rsidRDefault="00547CEC" w:rsidP="00B55132">
      <w:pPr>
        <w:numPr>
          <w:ilvl w:val="0"/>
          <w:numId w:val="16"/>
        </w:numPr>
        <w:ind w:left="720"/>
        <w:rPr>
          <w:rFonts w:cs="Arial"/>
        </w:rPr>
      </w:pPr>
      <w:r w:rsidRPr="006F4959">
        <w:rPr>
          <w:rFonts w:cs="Arial"/>
        </w:rPr>
        <w:t xml:space="preserve">Prodávající se za podmínek uvedených v této smlouvě zavazuje dodat kupujícím předmět koupě a umožnit kupujícím nabytí vlastnického práva k předmětu koupě. </w:t>
      </w:r>
    </w:p>
    <w:p w14:paraId="40B2ECAE" w14:textId="77777777" w:rsidR="00547CEC" w:rsidRPr="006F4959" w:rsidRDefault="00547CEC" w:rsidP="00547CEC">
      <w:pPr>
        <w:ind w:left="720"/>
        <w:rPr>
          <w:rFonts w:cs="Arial"/>
        </w:rPr>
      </w:pPr>
      <w:r w:rsidRPr="006F4959">
        <w:rPr>
          <w:rFonts w:cs="Arial"/>
          <w:b/>
          <w:u w:val="single"/>
        </w:rPr>
        <w:t xml:space="preserve">Kupující č. 1 </w:t>
      </w:r>
      <w:r w:rsidRPr="006F4959">
        <w:rPr>
          <w:rFonts w:cs="Arial"/>
        </w:rPr>
        <w:t xml:space="preserve">nabývá do svého výlučného vlastnictví tyto části předmětu koupě: </w:t>
      </w:r>
    </w:p>
    <w:p w14:paraId="2B2EAA1A" w14:textId="1171973D" w:rsidR="00547CEC" w:rsidRPr="006F4959" w:rsidRDefault="00547CEC" w:rsidP="00B55132">
      <w:pPr>
        <w:numPr>
          <w:ilvl w:val="0"/>
          <w:numId w:val="25"/>
        </w:numPr>
        <w:rPr>
          <w:rFonts w:cs="Arial"/>
        </w:rPr>
      </w:pPr>
      <w:r w:rsidRPr="006F4959">
        <w:rPr>
          <w:rFonts w:cs="Arial"/>
        </w:rPr>
        <w:t xml:space="preserve">Pole AEA02, </w:t>
      </w:r>
      <w:r w:rsidR="00E33F7A">
        <w:rPr>
          <w:rFonts w:cs="Arial"/>
        </w:rPr>
        <w:t xml:space="preserve">AEA03, </w:t>
      </w:r>
      <w:r w:rsidRPr="006F4959">
        <w:rPr>
          <w:rFonts w:cs="Arial"/>
        </w:rPr>
        <w:t>AEA04</w:t>
      </w:r>
    </w:p>
    <w:p w14:paraId="19D2AB8E" w14:textId="77777777" w:rsidR="00547CEC" w:rsidRPr="006F4959" w:rsidRDefault="00547CEC" w:rsidP="00547CEC">
      <w:pPr>
        <w:ind w:left="426" w:firstLine="282"/>
        <w:rPr>
          <w:rFonts w:cs="Arial"/>
        </w:rPr>
      </w:pPr>
      <w:r w:rsidRPr="006F4959">
        <w:rPr>
          <w:rFonts w:cs="Arial"/>
          <w:b/>
          <w:u w:val="single"/>
        </w:rPr>
        <w:t>Kupující č. 2</w:t>
      </w:r>
      <w:r w:rsidRPr="006F4959">
        <w:rPr>
          <w:rFonts w:cs="Arial"/>
        </w:rPr>
        <w:t xml:space="preserve"> nabývá do svého výučného vlastnictví tyto části předmětu koupě:</w:t>
      </w:r>
    </w:p>
    <w:p w14:paraId="645C547A" w14:textId="66E65A6A" w:rsidR="00547CEC" w:rsidRPr="00E33F7A" w:rsidRDefault="00547CEC" w:rsidP="008B47D0">
      <w:pPr>
        <w:numPr>
          <w:ilvl w:val="0"/>
          <w:numId w:val="25"/>
        </w:numPr>
        <w:rPr>
          <w:rFonts w:cs="Arial"/>
          <w:b/>
        </w:rPr>
      </w:pPr>
      <w:r w:rsidRPr="00E33F7A">
        <w:rPr>
          <w:rFonts w:cs="Arial"/>
        </w:rPr>
        <w:t xml:space="preserve">Pole </w:t>
      </w:r>
      <w:r w:rsidR="00E33F7A" w:rsidRPr="00E33F7A">
        <w:rPr>
          <w:rFonts w:cs="Arial"/>
        </w:rPr>
        <w:t xml:space="preserve">AEA01, </w:t>
      </w:r>
      <w:r w:rsidRPr="00E33F7A">
        <w:rPr>
          <w:rFonts w:cs="Arial"/>
        </w:rPr>
        <w:t xml:space="preserve">AEA05, </w:t>
      </w:r>
      <w:r w:rsidR="00E33F7A" w:rsidRPr="00E33F7A">
        <w:rPr>
          <w:rFonts w:cs="Arial"/>
        </w:rPr>
        <w:t>AEA06</w:t>
      </w:r>
    </w:p>
    <w:p w14:paraId="4521AABB" w14:textId="77777777" w:rsidR="00547CEC" w:rsidRPr="006F4959" w:rsidRDefault="00547CEC" w:rsidP="00547CEC">
      <w:pPr>
        <w:ind w:left="426"/>
        <w:rPr>
          <w:rFonts w:cs="Arial"/>
          <w:b/>
        </w:rPr>
      </w:pPr>
      <w:r w:rsidRPr="006F4959">
        <w:rPr>
          <w:rFonts w:cs="Arial"/>
        </w:rPr>
        <w:t xml:space="preserve">Prodávající se rovněž zavazuje zajistit činnosti specifikované v této smlouvě související s předmětem koupě. Kupující se zavazují řádně dodaný předmět koupě převzít, poskytnout prodávajícímu potřebnou součinnost k provedení předmětných činností a zaplatit prodávajícímu dohodnutou kupní cenu. </w:t>
      </w:r>
    </w:p>
    <w:p w14:paraId="379F9CAE" w14:textId="77777777" w:rsidR="00547CEC" w:rsidRPr="006F4959" w:rsidRDefault="00547CEC" w:rsidP="00B55132">
      <w:pPr>
        <w:numPr>
          <w:ilvl w:val="0"/>
          <w:numId w:val="16"/>
        </w:numPr>
        <w:ind w:left="426" w:hanging="426"/>
        <w:rPr>
          <w:rFonts w:cs="Arial"/>
        </w:rPr>
      </w:pPr>
      <w:r w:rsidRPr="006F4959">
        <w:rPr>
          <w:rFonts w:cs="Arial"/>
        </w:rPr>
        <w:t xml:space="preserve">Předmět koupě dodaný prodávajícím kupujícím dle této smlouvy musí odpovídat technickým požadavkům zadavatele uvedeným v zadávací dokumentaci, této smlouvě a příslušným právním předpisům, jakož i použitelným technickým normám. Předmět koupě dodaný kupujícím musí splňovat technickou specifikaci zadavatele, která </w:t>
      </w:r>
      <w:proofErr w:type="gramStart"/>
      <w:r w:rsidRPr="006F4959">
        <w:rPr>
          <w:rFonts w:cs="Arial"/>
        </w:rPr>
        <w:t>tvoří</w:t>
      </w:r>
      <w:proofErr w:type="gramEnd"/>
      <w:r w:rsidRPr="006F4959">
        <w:rPr>
          <w:rFonts w:cs="Arial"/>
        </w:rPr>
        <w:t xml:space="preserve"> </w:t>
      </w:r>
      <w:r w:rsidRPr="006F4959">
        <w:rPr>
          <w:rFonts w:cs="Arial"/>
          <w:u w:val="single"/>
        </w:rPr>
        <w:t>přílohu č. 2</w:t>
      </w:r>
      <w:r w:rsidRPr="006F4959">
        <w:rPr>
          <w:rFonts w:cs="Arial"/>
        </w:rPr>
        <w:t xml:space="preserve"> a technické parametry, jejichž podrobný popis a specifikace tvoří </w:t>
      </w:r>
      <w:r w:rsidRPr="006F4959">
        <w:rPr>
          <w:rFonts w:cs="Arial"/>
          <w:u w:val="single"/>
        </w:rPr>
        <w:t>přílohu č. 3</w:t>
      </w:r>
      <w:r w:rsidRPr="006F4959">
        <w:rPr>
          <w:rFonts w:cs="Arial"/>
        </w:rPr>
        <w:t xml:space="preserve"> této smlouvy.</w:t>
      </w:r>
    </w:p>
    <w:p w14:paraId="014A8366" w14:textId="77777777" w:rsidR="00547CEC" w:rsidRDefault="00547CEC" w:rsidP="00B55132">
      <w:pPr>
        <w:numPr>
          <w:ilvl w:val="0"/>
          <w:numId w:val="16"/>
        </w:numPr>
        <w:ind w:left="426" w:hanging="426"/>
        <w:rPr>
          <w:rFonts w:cs="Arial"/>
        </w:rPr>
      </w:pPr>
      <w:r w:rsidRPr="006F4959">
        <w:rPr>
          <w:rFonts w:cs="Arial"/>
        </w:rPr>
        <w:t xml:space="preserve">Prodávající je rovněž povinen předat kupujícím současně s dodávkou předmětu koupě veškerou dokumentaci potřebnou pro použití zboží v souladu s jeho účelem (tj. provozní předpis s uvedenými požadavky na údržbu, revize a diagnostiku zařízení během udávané doby životnosti, dokumentaci pro instalaci </w:t>
      </w:r>
      <w:proofErr w:type="gramStart"/>
      <w:r w:rsidRPr="006F4959">
        <w:rPr>
          <w:rFonts w:cs="Arial"/>
        </w:rPr>
        <w:t>rozvaděče,</w:t>
      </w:r>
      <w:proofErr w:type="gramEnd"/>
      <w:r w:rsidRPr="006F4959">
        <w:rPr>
          <w:rFonts w:cs="Arial"/>
        </w:rPr>
        <w:t xml:space="preserve"> atd.) a všechny nutné doplňky pro bezpečný provoz, součásti a příslušenství zboží. </w:t>
      </w:r>
    </w:p>
    <w:p w14:paraId="023D4A2D" w14:textId="77777777" w:rsidR="00A62363" w:rsidRPr="00CE41E0" w:rsidRDefault="00A62363" w:rsidP="00895D92">
      <w:pPr>
        <w:pStyle w:val="Bezmezer"/>
        <w:numPr>
          <w:ilvl w:val="0"/>
          <w:numId w:val="0"/>
        </w:numPr>
        <w:spacing w:after="0" w:line="240" w:lineRule="auto"/>
      </w:pPr>
    </w:p>
    <w:p w14:paraId="690258AD" w14:textId="255FE040" w:rsidR="00B321D7" w:rsidRPr="00B321D7" w:rsidRDefault="007D1517" w:rsidP="00B321D7">
      <w:pPr>
        <w:pStyle w:val="Nadpis1"/>
        <w:ind w:left="0" w:firstLine="0"/>
        <w:rPr>
          <w:lang w:val="cs-CZ"/>
        </w:rPr>
      </w:pPr>
      <w:bookmarkStart w:id="1" w:name="_Ref421878643"/>
      <w:r>
        <w:rPr>
          <w:lang w:val="cs-CZ"/>
        </w:rPr>
        <w:t>M</w:t>
      </w:r>
      <w:proofErr w:type="spellStart"/>
      <w:r w:rsidR="0049684A">
        <w:t>ísto</w:t>
      </w:r>
      <w:proofErr w:type="spellEnd"/>
      <w:r>
        <w:t xml:space="preserve"> </w:t>
      </w:r>
      <w:bookmarkEnd w:id="1"/>
      <w:r w:rsidR="00F77B0C">
        <w:rPr>
          <w:lang w:val="cs-CZ"/>
        </w:rPr>
        <w:t>a doba dodání zboží</w:t>
      </w:r>
    </w:p>
    <w:p w14:paraId="2EB31C64" w14:textId="6E973DC1" w:rsidR="00FD4EBB" w:rsidRPr="00D940EB" w:rsidRDefault="00B55132" w:rsidP="00FD4EBB">
      <w:pPr>
        <w:pStyle w:val="pf0"/>
        <w:numPr>
          <w:ilvl w:val="0"/>
          <w:numId w:val="26"/>
        </w:numPr>
        <w:rPr>
          <w:rFonts w:ascii="Arial" w:hAnsi="Arial" w:cs="Arial"/>
          <w:sz w:val="20"/>
          <w:szCs w:val="20"/>
        </w:rPr>
      </w:pPr>
      <w:bookmarkStart w:id="2" w:name="_Ref421878632"/>
      <w:r w:rsidRPr="00D940EB">
        <w:rPr>
          <w:rFonts w:ascii="Arial" w:hAnsi="Arial" w:cs="Arial"/>
          <w:sz w:val="20"/>
          <w:szCs w:val="20"/>
        </w:rPr>
        <w:t xml:space="preserve">Místem plnění je </w:t>
      </w:r>
      <w:bookmarkEnd w:id="2"/>
      <w:r w:rsidR="00EC49E6" w:rsidRPr="00D940EB">
        <w:rPr>
          <w:rFonts w:ascii="Arial" w:hAnsi="Arial" w:cs="Arial"/>
          <w:sz w:val="20"/>
          <w:szCs w:val="20"/>
        </w:rPr>
        <w:t xml:space="preserve">provozní budova </w:t>
      </w:r>
      <w:proofErr w:type="spellStart"/>
      <w:r w:rsidR="00EC49E6" w:rsidRPr="00D940EB">
        <w:rPr>
          <w:rFonts w:ascii="Arial" w:hAnsi="Arial" w:cs="Arial"/>
          <w:sz w:val="20"/>
          <w:szCs w:val="20"/>
        </w:rPr>
        <w:t>TNS</w:t>
      </w:r>
      <w:proofErr w:type="spellEnd"/>
      <w:r w:rsidR="00EC49E6" w:rsidRPr="00D940EB">
        <w:rPr>
          <w:rFonts w:ascii="Arial" w:hAnsi="Arial" w:cs="Arial"/>
          <w:sz w:val="20"/>
          <w:szCs w:val="20"/>
        </w:rPr>
        <w:t xml:space="preserve"> Černovice</w:t>
      </w:r>
      <w:r w:rsidR="00FD4EBB" w:rsidRPr="00D940EB">
        <w:rPr>
          <w:rStyle w:val="ZhlavChar"/>
          <w:rFonts w:cs="Arial"/>
        </w:rPr>
        <w:t xml:space="preserve"> </w:t>
      </w:r>
      <w:r w:rsidR="00FD4EBB" w:rsidRPr="00D940EB">
        <w:rPr>
          <w:rStyle w:val="ZhlavChar"/>
          <w:rFonts w:cs="Arial"/>
          <w:lang w:val="cs-CZ"/>
        </w:rPr>
        <w:t>(</w:t>
      </w:r>
      <w:proofErr w:type="spellStart"/>
      <w:r w:rsidR="00FD4EBB" w:rsidRPr="00D940EB">
        <w:rPr>
          <w:rStyle w:val="cf01"/>
          <w:rFonts w:ascii="Arial" w:hAnsi="Arial" w:cs="Arial"/>
          <w:sz w:val="20"/>
          <w:szCs w:val="20"/>
        </w:rPr>
        <w:t>parc</w:t>
      </w:r>
      <w:proofErr w:type="spellEnd"/>
      <w:r w:rsidR="00FD4EBB" w:rsidRPr="00D940EB">
        <w:rPr>
          <w:rStyle w:val="cf01"/>
          <w:rFonts w:ascii="Arial" w:hAnsi="Arial" w:cs="Arial"/>
          <w:sz w:val="20"/>
          <w:szCs w:val="20"/>
        </w:rPr>
        <w:t xml:space="preserve">. č. 2722/5, </w:t>
      </w:r>
      <w:proofErr w:type="spellStart"/>
      <w:r w:rsidR="00FD4EBB" w:rsidRPr="00D940EB">
        <w:rPr>
          <w:rStyle w:val="cf01"/>
          <w:rFonts w:ascii="Arial" w:hAnsi="Arial" w:cs="Arial"/>
          <w:sz w:val="20"/>
          <w:szCs w:val="20"/>
        </w:rPr>
        <w:t>k.ú</w:t>
      </w:r>
      <w:proofErr w:type="spellEnd"/>
      <w:r w:rsidR="00FD4EBB" w:rsidRPr="00D940EB">
        <w:rPr>
          <w:rStyle w:val="cf01"/>
          <w:rFonts w:ascii="Arial" w:hAnsi="Arial" w:cs="Arial"/>
          <w:sz w:val="20"/>
          <w:szCs w:val="20"/>
        </w:rPr>
        <w:t>. Černovice - budoucí provozní budova TNS Brno-</w:t>
      </w:r>
      <w:proofErr w:type="gramStart"/>
      <w:r w:rsidR="00FD4EBB" w:rsidRPr="00D940EB">
        <w:rPr>
          <w:rStyle w:val="cf01"/>
          <w:rFonts w:ascii="Arial" w:hAnsi="Arial" w:cs="Arial"/>
          <w:sz w:val="20"/>
          <w:szCs w:val="20"/>
        </w:rPr>
        <w:t>Černovice )</w:t>
      </w:r>
      <w:proofErr w:type="gramEnd"/>
      <w:r w:rsidR="00FD4EBB" w:rsidRPr="00D940EB">
        <w:rPr>
          <w:rStyle w:val="cf01"/>
          <w:rFonts w:ascii="Arial" w:hAnsi="Arial" w:cs="Arial"/>
          <w:sz w:val="20"/>
          <w:szCs w:val="20"/>
        </w:rPr>
        <w:t>.</w:t>
      </w:r>
    </w:p>
    <w:p w14:paraId="51F229E3" w14:textId="28550551" w:rsidR="00B55132" w:rsidRPr="006F4959" w:rsidRDefault="00B55132" w:rsidP="00FD4EBB">
      <w:pPr>
        <w:pStyle w:val="Zkladntext"/>
        <w:widowControl w:val="0"/>
        <w:spacing w:line="276" w:lineRule="auto"/>
        <w:ind w:left="426"/>
        <w:rPr>
          <w:rStyle w:val="Odkaznakoment"/>
          <w:rFonts w:cs="Arial"/>
        </w:rPr>
      </w:pPr>
    </w:p>
    <w:p w14:paraId="523DDCEE" w14:textId="1A4FC1FF" w:rsidR="00B55132" w:rsidRPr="006F4959" w:rsidRDefault="00B55132" w:rsidP="00B55132">
      <w:pPr>
        <w:pStyle w:val="Zkladntext"/>
        <w:widowControl w:val="0"/>
        <w:numPr>
          <w:ilvl w:val="0"/>
          <w:numId w:val="26"/>
        </w:numPr>
        <w:spacing w:line="276" w:lineRule="auto"/>
        <w:ind w:left="426" w:hanging="426"/>
        <w:rPr>
          <w:rFonts w:cs="Arial"/>
        </w:rPr>
      </w:pPr>
      <w:r w:rsidRPr="006F4959">
        <w:rPr>
          <w:rFonts w:cs="Arial"/>
        </w:rPr>
        <w:t xml:space="preserve">Pro vyloučení všech pochybností se smluvní strany výslovně dohodly, že cena zboží zahrnuje mimo jiné i veškeré náklady na dopravu zboží kupujícím na místo určené k plnění. Nestanoví-li tato smlouva jinak, použije se pro dodání zboží podpůrně doložka </w:t>
      </w:r>
      <w:proofErr w:type="spellStart"/>
      <w:r w:rsidRPr="006F4959">
        <w:rPr>
          <w:rFonts w:cs="Arial"/>
        </w:rPr>
        <w:t>INCOTERMS</w:t>
      </w:r>
      <w:proofErr w:type="spellEnd"/>
      <w:r w:rsidRPr="006F4959">
        <w:rPr>
          <w:rFonts w:cs="Arial"/>
        </w:rPr>
        <w:t xml:space="preserve"> 20</w:t>
      </w:r>
      <w:r>
        <w:rPr>
          <w:rFonts w:cs="Arial"/>
        </w:rPr>
        <w:t>2</w:t>
      </w:r>
      <w:r w:rsidRPr="006F4959">
        <w:rPr>
          <w:rFonts w:cs="Arial"/>
        </w:rPr>
        <w:t xml:space="preserve">0 </w:t>
      </w:r>
      <w:proofErr w:type="spellStart"/>
      <w:r w:rsidRPr="006F4959">
        <w:rPr>
          <w:rFonts w:cs="Arial"/>
        </w:rPr>
        <w:t>DDP</w:t>
      </w:r>
      <w:proofErr w:type="spellEnd"/>
      <w:r w:rsidRPr="006F4959">
        <w:rPr>
          <w:rFonts w:cs="Arial"/>
        </w:rPr>
        <w:t xml:space="preserve"> dle </w:t>
      </w:r>
      <w:proofErr w:type="spellStart"/>
      <w:r w:rsidRPr="006F4959">
        <w:rPr>
          <w:rFonts w:cs="Arial"/>
        </w:rPr>
        <w:t>ust</w:t>
      </w:r>
      <w:proofErr w:type="spellEnd"/>
      <w:r w:rsidRPr="006F4959">
        <w:rPr>
          <w:rFonts w:cs="Arial"/>
        </w:rPr>
        <w:t>.</w:t>
      </w:r>
      <w:r>
        <w:rPr>
          <w:rFonts w:cs="Arial"/>
        </w:rPr>
        <w:br/>
      </w:r>
      <w:r w:rsidRPr="006F4959">
        <w:rPr>
          <w:rFonts w:cs="Arial"/>
        </w:rPr>
        <w:t xml:space="preserve"> § 1754 občanského zákoníku.</w:t>
      </w:r>
    </w:p>
    <w:p w14:paraId="2A516CC8" w14:textId="5D5D2B98" w:rsidR="00B55132" w:rsidRPr="00762D0E" w:rsidRDefault="00B55132" w:rsidP="00B55132">
      <w:pPr>
        <w:pStyle w:val="Zkladntext"/>
        <w:widowControl w:val="0"/>
        <w:numPr>
          <w:ilvl w:val="0"/>
          <w:numId w:val="26"/>
        </w:numPr>
        <w:spacing w:line="276" w:lineRule="auto"/>
        <w:ind w:left="426" w:hanging="426"/>
        <w:rPr>
          <w:rFonts w:cs="Arial"/>
        </w:rPr>
      </w:pPr>
      <w:r w:rsidRPr="006F4959">
        <w:rPr>
          <w:rFonts w:cs="Arial"/>
        </w:rPr>
        <w:t xml:space="preserve">Předpokládaný termín dodání </w:t>
      </w:r>
      <w:r w:rsidRPr="00762D0E">
        <w:rPr>
          <w:rFonts w:cs="Arial"/>
        </w:rPr>
        <w:t>předmětu koupě je 1. čtvrtletí 202</w:t>
      </w:r>
      <w:r w:rsidR="00420173" w:rsidRPr="00762D0E">
        <w:rPr>
          <w:rFonts w:cs="Arial"/>
        </w:rPr>
        <w:t>7</w:t>
      </w:r>
      <w:r w:rsidRPr="00762D0E">
        <w:rPr>
          <w:rFonts w:cs="Arial"/>
        </w:rPr>
        <w:t>.</w:t>
      </w:r>
      <w:ins w:id="3" w:author="Dvořáková, Eva" w:date="2024-02-05T13:51:00Z">
        <w:r w:rsidR="002840F4">
          <w:rPr>
            <w:rFonts w:cs="Arial"/>
          </w:rPr>
          <w:t xml:space="preserve"> </w:t>
        </w:r>
      </w:ins>
      <w:ins w:id="4" w:author="Dvořáková, Eva" w:date="2024-02-05T13:52:00Z">
        <w:r w:rsidR="00BB1BDF">
          <w:rPr>
            <w:rFonts w:cs="Arial"/>
          </w:rPr>
          <w:t xml:space="preserve">Nejzazší termín </w:t>
        </w:r>
        <w:r w:rsidR="00DB3B20">
          <w:rPr>
            <w:rFonts w:cs="Arial"/>
          </w:rPr>
          <w:t xml:space="preserve">pro dodávku předmětu plnění </w:t>
        </w:r>
        <w:r w:rsidR="00B92A93" w:rsidRPr="00744248">
          <w:rPr>
            <w:rFonts w:cs="Arial"/>
            <w:bCs/>
            <w:iCs/>
          </w:rPr>
          <w:t>je stanoven na 30.9.2027.</w:t>
        </w:r>
      </w:ins>
      <w:r w:rsidRPr="00762D0E">
        <w:rPr>
          <w:rFonts w:cs="Arial"/>
        </w:rPr>
        <w:t xml:space="preserve"> </w:t>
      </w:r>
    </w:p>
    <w:p w14:paraId="10C6F1BA" w14:textId="77777777" w:rsidR="00B55132" w:rsidRDefault="00B55132" w:rsidP="00B55132">
      <w:pPr>
        <w:numPr>
          <w:ilvl w:val="0"/>
          <w:numId w:val="26"/>
        </w:numPr>
        <w:ind w:left="426" w:hanging="426"/>
        <w:rPr>
          <w:rFonts w:cs="Arial"/>
        </w:rPr>
      </w:pPr>
      <w:r w:rsidRPr="006F4959">
        <w:rPr>
          <w:rFonts w:cs="Arial"/>
        </w:rPr>
        <w:t xml:space="preserve">Prodávající bere na vědomí, že kupující č. 1 je oprávněn termín dodání předmětu koupě uvedený v odst. 3. tohoto článku jednostranně změnit. Termín k plnění bude prodávajícímu sdělen prostřednictvím písemné výzvy k plnění. Prodávající není oprávněn bez předchozí písemné výzvy předmět koupě kupujícím dodat. </w:t>
      </w:r>
    </w:p>
    <w:p w14:paraId="59F4DB93" w14:textId="77777777" w:rsidR="00B55132" w:rsidRPr="006F4959" w:rsidRDefault="00B55132" w:rsidP="00B55132">
      <w:pPr>
        <w:rPr>
          <w:rFonts w:cs="Arial"/>
        </w:rPr>
      </w:pPr>
    </w:p>
    <w:p w14:paraId="21986E38" w14:textId="77777777" w:rsidR="00B55132" w:rsidRPr="006F4959" w:rsidRDefault="00B55132" w:rsidP="00B55132">
      <w:pPr>
        <w:numPr>
          <w:ilvl w:val="0"/>
          <w:numId w:val="26"/>
        </w:numPr>
        <w:ind w:left="426" w:hanging="426"/>
        <w:rPr>
          <w:rFonts w:cs="Arial"/>
          <w:lang w:eastAsia="en-US"/>
        </w:rPr>
      </w:pPr>
      <w:r w:rsidRPr="006F4959">
        <w:rPr>
          <w:rFonts w:cs="Arial"/>
        </w:rPr>
        <w:lastRenderedPageBreak/>
        <w:t>Písemná výzva k plnění musí být prodávajícímu doručena nejpozději 10 měsíců před požadovaným termínem dodání předmětu koupě.</w:t>
      </w:r>
      <w:r w:rsidRPr="006F4959">
        <w:rPr>
          <w:rFonts w:cs="Arial"/>
          <w:lang w:eastAsia="en-US"/>
        </w:rPr>
        <w:t xml:space="preserve"> Prodávající je povinen písemně nebo e-mailem oznámit neprodleně, nejpozději však do 5 pracovních dnů, kupujícímu č. 1 doručení výzvy k plnění. Pro vyloučení všech pochybností oznámení či neoznámení doručení výzvy k plnění prodávajícímu dle předchozí věty se nedotýká povinnosti prodávajícího plnit, byla-li výzva k plnění učiněna v souladu s touto smlouvou, a prodávající má povinnost plnit dle této smlouvy na základě výzvy k plnění a v souladu s ní bez dalšího, tedy i bez ohledu na případné oznámení či neoznámení </w:t>
      </w:r>
      <w:r w:rsidRPr="006F4959">
        <w:rPr>
          <w:rFonts w:cs="Arial"/>
          <w:lang w:eastAsia="en-US"/>
        </w:rPr>
        <w:br/>
        <w:t>o doručení výzvy k plnění prodávajícímu.</w:t>
      </w:r>
    </w:p>
    <w:p w14:paraId="6FC92FAF" w14:textId="77777777" w:rsidR="00B55132" w:rsidRPr="006F4959" w:rsidRDefault="00B55132" w:rsidP="00B55132">
      <w:pPr>
        <w:numPr>
          <w:ilvl w:val="0"/>
          <w:numId w:val="26"/>
        </w:numPr>
        <w:ind w:left="426" w:hanging="426"/>
        <w:rPr>
          <w:rFonts w:cs="Arial"/>
        </w:rPr>
      </w:pPr>
      <w:r w:rsidRPr="006F4959">
        <w:rPr>
          <w:rFonts w:cs="Arial"/>
          <w:lang w:eastAsia="en-US"/>
        </w:rPr>
        <w:t xml:space="preserve">Při převzetí předmětu koupě kupující provedou jeho zběžnou, nikoli podrobnou prohlídku, a případné zjištěné vady či nedostatky poznatelné zběžnou prohlídkou vytknou v předávacím protokolu. Kupující nejsou povinni předmět plnění převzít, pokud nebude dodán zcela v souladu s touto smlouvou a výzvou k plnění. </w:t>
      </w:r>
    </w:p>
    <w:p w14:paraId="14374882" w14:textId="77777777" w:rsidR="00B55132" w:rsidRPr="006F4959" w:rsidRDefault="00B55132" w:rsidP="00B55132">
      <w:pPr>
        <w:numPr>
          <w:ilvl w:val="0"/>
          <w:numId w:val="26"/>
        </w:numPr>
        <w:ind w:left="426" w:hanging="426"/>
        <w:rPr>
          <w:rFonts w:cs="Arial"/>
        </w:rPr>
      </w:pPr>
      <w:r w:rsidRPr="006F4959">
        <w:rPr>
          <w:rFonts w:cs="Arial"/>
          <w:lang w:eastAsia="en-US"/>
        </w:rPr>
        <w:t>Při převzetí předmětu koupě kupujícími bude kupujícím předán předávací protokol potvrzený zástupci prodávajícího a kupujících, který bude obsahovat</w:t>
      </w:r>
      <w:r w:rsidRPr="006F4959">
        <w:rPr>
          <w:rFonts w:cs="Arial"/>
        </w:rPr>
        <w:t xml:space="preserve"> nejméně následující údaje:</w:t>
      </w:r>
    </w:p>
    <w:p w14:paraId="27E5677D" w14:textId="77777777" w:rsidR="00B55132" w:rsidRPr="006F4959" w:rsidRDefault="00B55132" w:rsidP="00B55132">
      <w:pPr>
        <w:numPr>
          <w:ilvl w:val="1"/>
          <w:numId w:val="20"/>
        </w:numPr>
        <w:spacing w:line="276" w:lineRule="auto"/>
        <w:ind w:left="1417"/>
        <w:rPr>
          <w:rFonts w:cs="Arial"/>
        </w:rPr>
      </w:pPr>
      <w:r w:rsidRPr="006F4959">
        <w:rPr>
          <w:rFonts w:cs="Arial"/>
        </w:rPr>
        <w:t>identifikační údaje (firma, IČO, sídlo, odkaz na zápis ve veřejném rejstříku) smluvních stran;</w:t>
      </w:r>
    </w:p>
    <w:p w14:paraId="26BFEC18" w14:textId="77777777" w:rsidR="00B55132" w:rsidRPr="006F4959" w:rsidRDefault="00B55132" w:rsidP="00B55132">
      <w:pPr>
        <w:numPr>
          <w:ilvl w:val="1"/>
          <w:numId w:val="20"/>
        </w:numPr>
        <w:spacing w:line="276" w:lineRule="auto"/>
        <w:ind w:left="1417"/>
        <w:rPr>
          <w:rFonts w:cs="Arial"/>
        </w:rPr>
      </w:pPr>
      <w:r w:rsidRPr="006F4959">
        <w:rPr>
          <w:rFonts w:cs="Arial"/>
        </w:rPr>
        <w:t>identifikační údaje výrobce předmětu plnění, jde-li o osobu odlišnou od prodávajícího, popř. informaci, že prodávající je výrobcem předmětu plnění;</w:t>
      </w:r>
    </w:p>
    <w:p w14:paraId="2BD12BB6" w14:textId="77777777" w:rsidR="00B55132" w:rsidRPr="006F4959" w:rsidRDefault="00B55132" w:rsidP="00B55132">
      <w:pPr>
        <w:numPr>
          <w:ilvl w:val="1"/>
          <w:numId w:val="20"/>
        </w:numPr>
        <w:spacing w:line="276" w:lineRule="auto"/>
        <w:rPr>
          <w:rFonts w:cs="Arial"/>
        </w:rPr>
      </w:pPr>
      <w:r w:rsidRPr="006F4959">
        <w:rPr>
          <w:rFonts w:cs="Arial"/>
        </w:rPr>
        <w:t>datum dodání předmětu plnění;</w:t>
      </w:r>
    </w:p>
    <w:p w14:paraId="1286BA8A" w14:textId="77777777" w:rsidR="00B55132" w:rsidRPr="006F4959" w:rsidRDefault="00B55132" w:rsidP="00B55132">
      <w:pPr>
        <w:numPr>
          <w:ilvl w:val="1"/>
          <w:numId w:val="20"/>
        </w:numPr>
        <w:spacing w:line="276" w:lineRule="auto"/>
        <w:rPr>
          <w:rFonts w:cs="Arial"/>
        </w:rPr>
      </w:pPr>
      <w:r w:rsidRPr="006F4959">
        <w:rPr>
          <w:rFonts w:cs="Arial"/>
        </w:rPr>
        <w:t>případné výtky kupujících k vlastnostem dodaného předmětu plnění na základě jeho zběžné prohlídky;</w:t>
      </w:r>
    </w:p>
    <w:p w14:paraId="55AEF64E" w14:textId="77777777" w:rsidR="00B55132" w:rsidRPr="006F4959" w:rsidRDefault="00B55132" w:rsidP="00B55132">
      <w:pPr>
        <w:numPr>
          <w:ilvl w:val="1"/>
          <w:numId w:val="20"/>
        </w:numPr>
        <w:spacing w:line="276" w:lineRule="auto"/>
        <w:rPr>
          <w:rFonts w:cs="Arial"/>
        </w:rPr>
      </w:pPr>
      <w:r w:rsidRPr="006F4959">
        <w:rPr>
          <w:rFonts w:cs="Arial"/>
        </w:rPr>
        <w:t>podpisy oprávněných zástupců smluvních stran.</w:t>
      </w:r>
    </w:p>
    <w:p w14:paraId="342BF4B0" w14:textId="77777777" w:rsidR="00B55132" w:rsidRPr="006F4959" w:rsidRDefault="00B55132" w:rsidP="00B55132">
      <w:pPr>
        <w:pStyle w:val="rltextlnkuslovan"/>
        <w:spacing w:before="0" w:beforeAutospacing="0" w:after="0" w:afterAutospacing="0" w:line="276" w:lineRule="auto"/>
        <w:ind w:left="426"/>
        <w:jc w:val="both"/>
        <w:rPr>
          <w:rFonts w:ascii="Arial" w:hAnsi="Arial" w:cs="Arial"/>
          <w:szCs w:val="20"/>
        </w:rPr>
      </w:pPr>
      <w:r w:rsidRPr="006F4959">
        <w:rPr>
          <w:rFonts w:ascii="Arial" w:hAnsi="Arial" w:cs="Arial"/>
          <w:sz w:val="20"/>
          <w:szCs w:val="20"/>
        </w:rPr>
        <w:t xml:space="preserve">Není-li kupujícím předán </w:t>
      </w:r>
      <w:r w:rsidRPr="006F4959">
        <w:rPr>
          <w:rFonts w:ascii="Arial" w:hAnsi="Arial" w:cs="Arial"/>
          <w:sz w:val="20"/>
          <w:szCs w:val="20"/>
          <w:lang w:eastAsia="en-US"/>
        </w:rPr>
        <w:t xml:space="preserve">předávací protokol </w:t>
      </w:r>
      <w:r w:rsidRPr="006F4959">
        <w:rPr>
          <w:rFonts w:ascii="Arial" w:hAnsi="Arial" w:cs="Arial"/>
          <w:sz w:val="20"/>
          <w:szCs w:val="20"/>
        </w:rPr>
        <w:t>v souladu s touto smlouvou, nejsou kupující povinni dodaný předmět koupě převzít</w:t>
      </w:r>
      <w:r w:rsidRPr="006F4959">
        <w:rPr>
          <w:rFonts w:ascii="Arial" w:hAnsi="Arial" w:cs="Arial"/>
          <w:szCs w:val="20"/>
        </w:rPr>
        <w:t>.</w:t>
      </w:r>
    </w:p>
    <w:p w14:paraId="1556E26D" w14:textId="77777777" w:rsidR="00B55132" w:rsidRPr="006F4959" w:rsidRDefault="00B55132" w:rsidP="00B55132">
      <w:pPr>
        <w:pStyle w:val="rltextlnkuslovan"/>
        <w:spacing w:before="0" w:beforeAutospacing="0" w:after="0" w:afterAutospacing="0" w:line="276" w:lineRule="auto"/>
        <w:ind w:left="426"/>
        <w:jc w:val="both"/>
        <w:rPr>
          <w:rFonts w:ascii="Arial" w:hAnsi="Arial" w:cs="Arial"/>
          <w:szCs w:val="20"/>
        </w:rPr>
      </w:pPr>
    </w:p>
    <w:p w14:paraId="413924F2" w14:textId="77777777" w:rsidR="00B55132" w:rsidRDefault="00B55132" w:rsidP="00B55132">
      <w:pPr>
        <w:numPr>
          <w:ilvl w:val="0"/>
          <w:numId w:val="26"/>
        </w:numPr>
        <w:ind w:left="426" w:hanging="426"/>
        <w:rPr>
          <w:rFonts w:cs="Arial"/>
          <w:lang w:eastAsia="en-US"/>
        </w:rPr>
      </w:pPr>
      <w:r w:rsidRPr="006F4959">
        <w:rPr>
          <w:rFonts w:cs="Arial"/>
          <w:lang w:eastAsia="en-US"/>
        </w:rPr>
        <w:t>Po ukončení jednoměsíčního zkušebního provozu bude kupujícím předán protokol o ukončení zkušebního provozu s náležitostmi uvedenými v čl. II. odst. 7 písm. a) až c) a písm. e) této smlouvy. Nad rámec tohoto budou v protokolu popsány vady a nedostatky zjištěné v průběhu jednoměsíčního zkušebního provozu a způsob, jakým byly odstraněny. Má-li ke dni ukončení zkušebního provozu předmět koupě stále vady či nedostatky, tyto se v protokolu popíšou a současně se stanoví termín, dokdy budou prodávajícím odstraněny. Do okamžiku odstranění všech vytčených vad a nedostatků nelze ukončení zkušebního provozu považovat za úspěšné ve smyslu čl. III. odst. 6 této smlouvy.</w:t>
      </w:r>
    </w:p>
    <w:p w14:paraId="57C67782" w14:textId="4301531F" w:rsidR="002F1BDF" w:rsidRDefault="002F1BDF" w:rsidP="002F1BDF">
      <w:pPr>
        <w:ind w:left="426"/>
        <w:rPr>
          <w:rFonts w:cs="Arial"/>
          <w:highlight w:val="yellow"/>
        </w:rPr>
      </w:pPr>
    </w:p>
    <w:p w14:paraId="268C7837" w14:textId="77777777" w:rsidR="000719D8" w:rsidRPr="006F4959" w:rsidRDefault="000719D8" w:rsidP="000719D8">
      <w:pPr>
        <w:pStyle w:val="Nadpis1"/>
        <w:rPr>
          <w:rFonts w:cs="Arial"/>
          <w:lang w:val="cs-CZ"/>
        </w:rPr>
      </w:pPr>
      <w:r w:rsidRPr="006F4959">
        <w:rPr>
          <w:rFonts w:cs="Arial"/>
        </w:rPr>
        <w:t>Cena a způsob úhrady</w:t>
      </w:r>
    </w:p>
    <w:p w14:paraId="75ECA1BB" w14:textId="77777777" w:rsidR="000719D8" w:rsidRPr="003B2127" w:rsidRDefault="000719D8" w:rsidP="000719D8">
      <w:pPr>
        <w:numPr>
          <w:ilvl w:val="0"/>
          <w:numId w:val="27"/>
        </w:numPr>
        <w:ind w:left="426" w:hanging="426"/>
        <w:rPr>
          <w:rFonts w:cs="Arial"/>
        </w:rPr>
      </w:pPr>
      <w:r w:rsidRPr="003B2127">
        <w:rPr>
          <w:rFonts w:cs="Arial"/>
        </w:rPr>
        <w:t xml:space="preserve">Cena předmětu koupě činí </w:t>
      </w:r>
      <w:r w:rsidRPr="003B2127">
        <w:rPr>
          <w:rStyle w:val="platne1"/>
          <w:rFonts w:ascii="Arial" w:hAnsi="Arial" w:cs="Arial"/>
          <w:b/>
          <w:highlight w:val="yellow"/>
        </w:rPr>
        <w:t>doplní dodavatel Kč bez DPH</w:t>
      </w:r>
      <w:r w:rsidRPr="003B2127">
        <w:rPr>
          <w:rStyle w:val="platne1"/>
          <w:rFonts w:ascii="Arial" w:hAnsi="Arial" w:cs="Arial"/>
          <w:b/>
        </w:rPr>
        <w:t xml:space="preserve"> </w:t>
      </w:r>
      <w:r w:rsidRPr="003B2127">
        <w:rPr>
          <w:rFonts w:cs="Arial"/>
        </w:rPr>
        <w:t>a je cenou nejvýše přípustnou, konečnou a nepřekročitelnou, není-li dále stanoveno jinak.  Ceny dílčích položek předmětu koupě jsou uvedeny v příloze č. 1 této smlouvy.</w:t>
      </w:r>
    </w:p>
    <w:p w14:paraId="12057547" w14:textId="77777777" w:rsidR="000719D8" w:rsidRDefault="000719D8" w:rsidP="000719D8">
      <w:pPr>
        <w:rPr>
          <w:rFonts w:cs="Arial"/>
        </w:rPr>
      </w:pPr>
    </w:p>
    <w:p w14:paraId="7670DF75" w14:textId="77777777" w:rsidR="000719D8" w:rsidRDefault="000719D8" w:rsidP="000719D8">
      <w:pPr>
        <w:rPr>
          <w:rFonts w:cs="Arial"/>
        </w:rPr>
      </w:pPr>
    </w:p>
    <w:p w14:paraId="63399452" w14:textId="77777777" w:rsidR="000719D8" w:rsidRPr="006F4959" w:rsidRDefault="000719D8" w:rsidP="000719D8">
      <w:pPr>
        <w:rPr>
          <w:rFonts w:cs="Arial"/>
        </w:rPr>
      </w:pPr>
    </w:p>
    <w:p w14:paraId="32FC01B4" w14:textId="1051AB93" w:rsidR="000719D8" w:rsidRPr="006F4959" w:rsidRDefault="000719D8" w:rsidP="000719D8">
      <w:pPr>
        <w:ind w:left="426"/>
        <w:rPr>
          <w:rFonts w:cs="Arial"/>
        </w:rPr>
      </w:pPr>
      <w:r w:rsidRPr="006F4959">
        <w:rPr>
          <w:rFonts w:cs="Arial"/>
        </w:rPr>
        <w:lastRenderedPageBreak/>
        <w:t>Cena předmětu koupě je rozdělena do těchto částí:</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4220"/>
        <w:gridCol w:w="3760"/>
      </w:tblGrid>
      <w:tr w:rsidR="000719D8" w:rsidRPr="006F4959" w14:paraId="137E904F" w14:textId="77777777" w:rsidTr="002314BA">
        <w:tc>
          <w:tcPr>
            <w:tcW w:w="4876" w:type="dxa"/>
            <w:gridSpan w:val="2"/>
            <w:shd w:val="clear" w:color="auto" w:fill="F2F2F2"/>
          </w:tcPr>
          <w:p w14:paraId="08DA3029" w14:textId="77777777" w:rsidR="000719D8" w:rsidRPr="006F4959" w:rsidRDefault="000719D8" w:rsidP="002A0855">
            <w:pPr>
              <w:rPr>
                <w:rFonts w:cs="Arial"/>
                <w:b/>
              </w:rPr>
            </w:pPr>
            <w:r w:rsidRPr="006F4959">
              <w:rPr>
                <w:rFonts w:cs="Arial"/>
                <w:b/>
              </w:rPr>
              <w:t>Položka</w:t>
            </w:r>
          </w:p>
        </w:tc>
        <w:tc>
          <w:tcPr>
            <w:tcW w:w="3760" w:type="dxa"/>
            <w:shd w:val="clear" w:color="auto" w:fill="F2F2F2"/>
          </w:tcPr>
          <w:p w14:paraId="3576393C" w14:textId="77777777" w:rsidR="000719D8" w:rsidRPr="006F4959" w:rsidRDefault="000719D8" w:rsidP="002A0855">
            <w:pPr>
              <w:rPr>
                <w:rFonts w:cs="Arial"/>
                <w:b/>
              </w:rPr>
            </w:pPr>
            <w:r w:rsidRPr="006F4959">
              <w:rPr>
                <w:rFonts w:cs="Arial"/>
                <w:b/>
              </w:rPr>
              <w:t xml:space="preserve">Cena bez DPH </w:t>
            </w:r>
          </w:p>
        </w:tc>
      </w:tr>
      <w:tr w:rsidR="000719D8" w:rsidRPr="006F4959" w14:paraId="67E9AD98" w14:textId="77777777" w:rsidTr="002314BA">
        <w:tc>
          <w:tcPr>
            <w:tcW w:w="656" w:type="dxa"/>
            <w:shd w:val="clear" w:color="auto" w:fill="auto"/>
          </w:tcPr>
          <w:p w14:paraId="7972F48C" w14:textId="77777777" w:rsidR="000719D8" w:rsidRPr="006F4959" w:rsidRDefault="000719D8" w:rsidP="002A0855">
            <w:pPr>
              <w:jc w:val="left"/>
              <w:rPr>
                <w:rFonts w:cs="Arial"/>
              </w:rPr>
            </w:pPr>
            <w:r w:rsidRPr="006F4959">
              <w:rPr>
                <w:rFonts w:cs="Arial"/>
              </w:rPr>
              <w:t>A</w:t>
            </w:r>
          </w:p>
        </w:tc>
        <w:tc>
          <w:tcPr>
            <w:tcW w:w="4220" w:type="dxa"/>
            <w:shd w:val="clear" w:color="auto" w:fill="auto"/>
          </w:tcPr>
          <w:p w14:paraId="4A1C947F" w14:textId="41860B3D" w:rsidR="000719D8" w:rsidRPr="006F4959" w:rsidRDefault="000719D8" w:rsidP="002A0855">
            <w:pPr>
              <w:jc w:val="left"/>
              <w:rPr>
                <w:rFonts w:cs="Arial"/>
              </w:rPr>
            </w:pPr>
            <w:r w:rsidRPr="006F4959">
              <w:rPr>
                <w:rFonts w:cs="Arial"/>
              </w:rPr>
              <w:t xml:space="preserve">Pole AEA02, </w:t>
            </w:r>
            <w:r w:rsidR="00420173" w:rsidRPr="006F4959">
              <w:rPr>
                <w:rFonts w:cs="Arial"/>
              </w:rPr>
              <w:t>AEA0</w:t>
            </w:r>
            <w:r w:rsidR="00420173">
              <w:rPr>
                <w:rFonts w:cs="Arial"/>
              </w:rPr>
              <w:t>3</w:t>
            </w:r>
            <w:r w:rsidRPr="006F4959">
              <w:rPr>
                <w:rFonts w:cs="Arial"/>
              </w:rPr>
              <w:t xml:space="preserve">, </w:t>
            </w:r>
            <w:r w:rsidR="00420173" w:rsidRPr="006F4959">
              <w:rPr>
                <w:rFonts w:cs="Arial"/>
              </w:rPr>
              <w:t>AEA0</w:t>
            </w:r>
            <w:r w:rsidR="00420173">
              <w:rPr>
                <w:rFonts w:cs="Arial"/>
              </w:rPr>
              <w:t>4</w:t>
            </w:r>
          </w:p>
        </w:tc>
        <w:tc>
          <w:tcPr>
            <w:tcW w:w="3760" w:type="dxa"/>
            <w:shd w:val="clear" w:color="auto" w:fill="auto"/>
          </w:tcPr>
          <w:p w14:paraId="4579ACDE" w14:textId="77777777" w:rsidR="000719D8" w:rsidRPr="006F4959" w:rsidRDefault="000719D8" w:rsidP="002A0855">
            <w:pPr>
              <w:rPr>
                <w:rFonts w:cs="Arial"/>
              </w:rPr>
            </w:pPr>
            <w:r w:rsidRPr="006F4959">
              <w:rPr>
                <w:rStyle w:val="platne1"/>
                <w:rFonts w:cs="Arial"/>
                <w:b/>
                <w:highlight w:val="yellow"/>
              </w:rPr>
              <w:t>doplní dodavatel Kč bez DPH</w:t>
            </w:r>
          </w:p>
        </w:tc>
      </w:tr>
      <w:tr w:rsidR="000719D8" w:rsidRPr="006F4959" w14:paraId="538A40EB" w14:textId="77777777" w:rsidTr="002314BA">
        <w:tc>
          <w:tcPr>
            <w:tcW w:w="656" w:type="dxa"/>
            <w:shd w:val="clear" w:color="auto" w:fill="auto"/>
          </w:tcPr>
          <w:p w14:paraId="0AB57E1C" w14:textId="77777777" w:rsidR="000719D8" w:rsidRPr="006F4959" w:rsidRDefault="000719D8" w:rsidP="002A0855">
            <w:pPr>
              <w:jc w:val="left"/>
              <w:rPr>
                <w:rFonts w:cs="Arial"/>
              </w:rPr>
            </w:pPr>
            <w:r w:rsidRPr="006F4959">
              <w:rPr>
                <w:rFonts w:cs="Arial"/>
              </w:rPr>
              <w:t>B</w:t>
            </w:r>
          </w:p>
        </w:tc>
        <w:tc>
          <w:tcPr>
            <w:tcW w:w="4220" w:type="dxa"/>
            <w:shd w:val="clear" w:color="auto" w:fill="auto"/>
          </w:tcPr>
          <w:p w14:paraId="6FB39C23" w14:textId="526C628F" w:rsidR="000719D8" w:rsidRPr="006F4959" w:rsidRDefault="00420173" w:rsidP="002A0855">
            <w:pPr>
              <w:jc w:val="left"/>
              <w:rPr>
                <w:rFonts w:cs="Arial"/>
              </w:rPr>
            </w:pPr>
            <w:r>
              <w:rPr>
                <w:rFonts w:cs="Arial"/>
              </w:rPr>
              <w:t> Pole AEA01, AEA05, AEA06</w:t>
            </w:r>
          </w:p>
        </w:tc>
        <w:tc>
          <w:tcPr>
            <w:tcW w:w="3760" w:type="dxa"/>
            <w:shd w:val="clear" w:color="auto" w:fill="auto"/>
          </w:tcPr>
          <w:p w14:paraId="5879CBBF" w14:textId="77777777" w:rsidR="000719D8" w:rsidRPr="006F4959" w:rsidRDefault="000719D8" w:rsidP="002A0855">
            <w:pPr>
              <w:rPr>
                <w:rFonts w:cs="Arial"/>
              </w:rPr>
            </w:pPr>
            <w:r w:rsidRPr="006F4959">
              <w:rPr>
                <w:rStyle w:val="platne1"/>
                <w:rFonts w:cs="Arial"/>
                <w:b/>
                <w:highlight w:val="yellow"/>
              </w:rPr>
              <w:t>doplní dodavatel Kč bez DPH</w:t>
            </w:r>
          </w:p>
        </w:tc>
      </w:tr>
    </w:tbl>
    <w:p w14:paraId="63A555BD" w14:textId="77777777" w:rsidR="000719D8" w:rsidRPr="006F4959" w:rsidRDefault="000719D8" w:rsidP="000719D8">
      <w:pPr>
        <w:ind w:left="426"/>
        <w:rPr>
          <w:rFonts w:cs="Arial"/>
        </w:rPr>
      </w:pPr>
    </w:p>
    <w:p w14:paraId="58D71F06" w14:textId="77777777" w:rsidR="000719D8" w:rsidRPr="006F4959" w:rsidRDefault="000719D8" w:rsidP="000719D8">
      <w:pPr>
        <w:numPr>
          <w:ilvl w:val="0"/>
          <w:numId w:val="27"/>
        </w:numPr>
        <w:ind w:left="426" w:hanging="426"/>
        <w:rPr>
          <w:rFonts w:cs="Arial"/>
        </w:rPr>
      </w:pPr>
      <w:r w:rsidRPr="006F4959">
        <w:rPr>
          <w:rFonts w:cs="Arial"/>
        </w:rPr>
        <w:t>Do ceny předmětu koupě jsou zahrnuty veškeré náklady prodávajícího v souvislosti s dodávkou předmětu koupě, včetně vyložení v místě určeném k plnění, provedení šéfmontáže a uvedení technologie do provozu, správních poplatků, daní (vyjma DPH), cla, schvalovacích řízení, provedení předepsaných zkoušek, zabezpečení EU prohlášení o shodě, certifikátů a atestů, převodů práv, pojištění při přepravě, přepravních nákladů, obalových materiálů, apod. jakož i jakékoliv případné dodatečné náklady prodávajícího, o kterých prodávající v době uzavření smlouvy mohl nebo měl vědět na základě svých odborných a technických znalostí a zkušeností, a prodávající nemá právo požadovat zvýšení ceny, vyjma důvodů výslovně sjednaných touto smlouvou. Cena je stanovena i s přihlédnutím k vývoji kurzu české měny k zahraničním měnám až do doby splnění všech závazků dle této smlouvy.  Rozhodným dnem pro fakturaci je pak den uskutečnění zdanitelného plnění.</w:t>
      </w:r>
    </w:p>
    <w:p w14:paraId="4FCDFEE6" w14:textId="77777777" w:rsidR="000719D8" w:rsidRPr="006F4959" w:rsidRDefault="000719D8" w:rsidP="000719D8">
      <w:pPr>
        <w:numPr>
          <w:ilvl w:val="0"/>
          <w:numId w:val="27"/>
        </w:numPr>
        <w:ind w:left="426" w:hanging="426"/>
        <w:rPr>
          <w:rFonts w:cs="Arial"/>
        </w:rPr>
      </w:pPr>
      <w:r w:rsidRPr="006F4959">
        <w:rPr>
          <w:rFonts w:cs="Arial"/>
        </w:rPr>
        <w:t xml:space="preserve">K ceně je prodávající oprávněn připočíst pouze příslušnou DPH v souladu s použitelnými právními předpisy. Datem uskutečnění zdanitelného plnění se rozumí: </w:t>
      </w:r>
    </w:p>
    <w:p w14:paraId="2CB88F9A" w14:textId="77777777" w:rsidR="000719D8" w:rsidRPr="006F4959" w:rsidRDefault="000719D8" w:rsidP="000719D8">
      <w:pPr>
        <w:ind w:left="720"/>
        <w:rPr>
          <w:rFonts w:cs="Arial"/>
        </w:rPr>
      </w:pPr>
      <w:r w:rsidRPr="006F4959">
        <w:rPr>
          <w:rFonts w:cs="Arial"/>
        </w:rPr>
        <w:t xml:space="preserve">1. den dodání zboží, </w:t>
      </w:r>
    </w:p>
    <w:p w14:paraId="7607E8EE" w14:textId="6B14F05D" w:rsidR="00D81946" w:rsidRDefault="000719D8" w:rsidP="00EE28FC">
      <w:pPr>
        <w:ind w:left="720"/>
        <w:rPr>
          <w:rFonts w:cs="Arial"/>
        </w:rPr>
      </w:pPr>
      <w:r w:rsidRPr="006F4959">
        <w:rPr>
          <w:rFonts w:cs="Arial"/>
        </w:rPr>
        <w:t xml:space="preserve">2. den ukončení zkušebního provozu. </w:t>
      </w:r>
    </w:p>
    <w:p w14:paraId="3F974257" w14:textId="3C618AFF" w:rsidR="00977EEB" w:rsidRDefault="00977EEB" w:rsidP="00DE5C81">
      <w:pPr>
        <w:pStyle w:val="Odstavecseseznamem"/>
        <w:numPr>
          <w:ilvl w:val="0"/>
          <w:numId w:val="27"/>
        </w:numPr>
        <w:jc w:val="both"/>
      </w:pPr>
      <w:r>
        <w:t xml:space="preserve">Prodávající </w:t>
      </w:r>
      <w:proofErr w:type="gramStart"/>
      <w:r>
        <w:t>zvýší</w:t>
      </w:r>
      <w:proofErr w:type="gramEnd"/>
      <w:r>
        <w:t xml:space="preserve">/sníží kupní cenu zboží o přírůstek/úbytek průměrného ročního indexu spotřebitelských cen (dále jen „míra inflace“) vyhlášený Českým statistickým úřadem za předcházející kalendářní rok. Prodávající </w:t>
      </w:r>
      <w:proofErr w:type="gramStart"/>
      <w:r>
        <w:t>zvýší</w:t>
      </w:r>
      <w:proofErr w:type="gramEnd"/>
      <w:r>
        <w:t>/sníží kupní cenu zboží nejdříve od 1.1.2025 a to o míru inflace zveřejněnou Českým statistickým úřadem v lednu roku 2025 za uplynulý kalendářní rok, přičemž následně prodávající bude zvyšovat/snižovat kupní cenu zboží vždy od 1.1. příslušného kalendářního roku pro tento další kalendářní rok trvání této smlouvy o míru inflace zveřejněnou Českým statistickým úřadem pro příslušný uplynulý kalendářní rok až do konce doby trvání této smlouvy. Zvýšení/snížení ceny musí být prodávajícím kupujícímu písemně oznámeno. Oznámení musí obsahovat míru inflace, zvýšenou/sníženou cenu a podrobnosti výpočtu zvýšení/snížení.</w:t>
      </w:r>
    </w:p>
    <w:p w14:paraId="2D106532" w14:textId="77777777" w:rsidR="00776A6B" w:rsidRPr="007C3D01" w:rsidRDefault="00776A6B" w:rsidP="00776A6B">
      <w:pPr>
        <w:pStyle w:val="Bezmezer"/>
        <w:numPr>
          <w:ilvl w:val="0"/>
          <w:numId w:val="0"/>
        </w:numPr>
        <w:spacing w:after="0"/>
        <w:ind w:left="720"/>
      </w:pPr>
    </w:p>
    <w:p w14:paraId="194D837D" w14:textId="77777777" w:rsidR="000719D8" w:rsidRDefault="000719D8" w:rsidP="000719D8">
      <w:pPr>
        <w:numPr>
          <w:ilvl w:val="0"/>
          <w:numId w:val="27"/>
        </w:numPr>
        <w:ind w:left="426" w:hanging="426"/>
        <w:rPr>
          <w:rFonts w:cs="Arial"/>
        </w:rPr>
      </w:pPr>
      <w:r w:rsidRPr="006F4959">
        <w:rPr>
          <w:rFonts w:cs="Arial"/>
        </w:rPr>
        <w:t xml:space="preserve">Cena bude účtována fakturami – daňovým dokladem (dále jen „faktura“) vystavenými prodávajícím. Jednotlivé faktury musí obsahovat náležitosti daňového dokladu podle zákona </w:t>
      </w:r>
      <w:r w:rsidRPr="006F4959">
        <w:rPr>
          <w:rFonts w:cs="Arial"/>
        </w:rPr>
        <w:br/>
        <w:t>č. 235/2004 Sb., o dani z přidané hodnoty, ve znění pozdějších předpisů (dále též jen „zákon o DPH“) a zákona č. 563/1991 Sb., o účetnictví, ve znění pozdějších předpisů. Každá faktura musí obsahovat číslo této smlouvy a její přílohou musí být alespoň kopie předávacího protokolu, jinak bude prodávajícímu vrácena k přepracování.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4DBA0CC7" w14:textId="77777777" w:rsidR="000719D8" w:rsidRDefault="000719D8" w:rsidP="000719D8">
      <w:pPr>
        <w:rPr>
          <w:rFonts w:cs="Arial"/>
        </w:rPr>
      </w:pPr>
    </w:p>
    <w:p w14:paraId="28A2A635" w14:textId="77777777" w:rsidR="00F4637B" w:rsidRDefault="00F4637B" w:rsidP="000719D8">
      <w:pPr>
        <w:rPr>
          <w:rFonts w:cs="Arial"/>
        </w:rPr>
      </w:pPr>
    </w:p>
    <w:p w14:paraId="590638CF" w14:textId="77777777" w:rsidR="00F4637B" w:rsidRDefault="00F4637B" w:rsidP="000719D8">
      <w:pPr>
        <w:rPr>
          <w:rFonts w:cs="Arial"/>
        </w:rPr>
      </w:pPr>
    </w:p>
    <w:p w14:paraId="75891B3C" w14:textId="77777777" w:rsidR="000719D8" w:rsidRPr="006F4959" w:rsidRDefault="000719D8" w:rsidP="000719D8">
      <w:pPr>
        <w:numPr>
          <w:ilvl w:val="0"/>
          <w:numId w:val="27"/>
        </w:numPr>
        <w:ind w:left="426" w:hanging="426"/>
        <w:rPr>
          <w:rFonts w:cs="Arial"/>
        </w:rPr>
      </w:pPr>
      <w:r w:rsidRPr="006F4959">
        <w:rPr>
          <w:rFonts w:cs="Arial"/>
        </w:rPr>
        <w:lastRenderedPageBreak/>
        <w:t>Smluvní strany se dohodly, že prodávající vystaví faktury takto:</w:t>
      </w:r>
    </w:p>
    <w:p w14:paraId="27E6D10C" w14:textId="77777777" w:rsidR="000719D8" w:rsidRPr="006F4959" w:rsidRDefault="000719D8" w:rsidP="000719D8">
      <w:pPr>
        <w:ind w:left="426"/>
        <w:rPr>
          <w:rFonts w:cs="Arial"/>
          <w:b/>
          <w:u w:val="single"/>
        </w:rPr>
      </w:pPr>
      <w:r w:rsidRPr="006F4959">
        <w:rPr>
          <w:rFonts w:cs="Arial"/>
          <w:b/>
          <w:u w:val="single"/>
        </w:rPr>
        <w:t>Kupujícímu č 1</w:t>
      </w:r>
    </w:p>
    <w:p w14:paraId="5CEE83C3" w14:textId="4D3DCE98" w:rsidR="000719D8" w:rsidRPr="00F4637B" w:rsidRDefault="000719D8" w:rsidP="000719D8">
      <w:pPr>
        <w:numPr>
          <w:ilvl w:val="0"/>
          <w:numId w:val="3"/>
        </w:numPr>
        <w:spacing w:line="276" w:lineRule="auto"/>
        <w:ind w:left="1352"/>
        <w:rPr>
          <w:rFonts w:cs="Arial"/>
        </w:rPr>
      </w:pPr>
      <w:r w:rsidRPr="00F4637B">
        <w:rPr>
          <w:rFonts w:cs="Arial"/>
        </w:rPr>
        <w:t xml:space="preserve">Dílčí fakturu ve výši 80 % ceny položky A odstavce 1 tohoto článku, která činí </w:t>
      </w:r>
      <w:r w:rsidRPr="00F4637B">
        <w:rPr>
          <w:rStyle w:val="platne1"/>
          <w:rFonts w:ascii="Arial" w:hAnsi="Arial" w:cs="Arial"/>
          <w:b/>
          <w:highlight w:val="yellow"/>
        </w:rPr>
        <w:t>doplní dodavatel Kč bez DPH</w:t>
      </w:r>
      <w:r w:rsidRPr="00F4637B">
        <w:rPr>
          <w:rFonts w:cs="Arial"/>
        </w:rPr>
        <w:t xml:space="preserve"> </w:t>
      </w:r>
      <w:proofErr w:type="gramStart"/>
      <w:r w:rsidRPr="00F4637B">
        <w:rPr>
          <w:rFonts w:cs="Arial"/>
        </w:rPr>
        <w:t>–  tato</w:t>
      </w:r>
      <w:proofErr w:type="gramEnd"/>
      <w:r w:rsidRPr="00F4637B">
        <w:rPr>
          <w:rFonts w:cs="Arial"/>
        </w:rPr>
        <w:t xml:space="preserve"> dílčí faktura bude vystavena po předání předmětu koupě kupujícím v požadovaném místě plnění dle čl. II. odst. 7 smlouvy</w:t>
      </w:r>
    </w:p>
    <w:p w14:paraId="4541B7D7" w14:textId="572B7B7A" w:rsidR="000719D8" w:rsidRPr="00F4637B" w:rsidRDefault="000719D8" w:rsidP="000719D8">
      <w:pPr>
        <w:numPr>
          <w:ilvl w:val="0"/>
          <w:numId w:val="3"/>
        </w:numPr>
        <w:spacing w:line="276" w:lineRule="auto"/>
        <w:ind w:left="1352"/>
        <w:rPr>
          <w:rFonts w:cs="Arial"/>
        </w:rPr>
      </w:pPr>
      <w:r w:rsidRPr="00F4637B">
        <w:rPr>
          <w:rFonts w:cs="Arial"/>
        </w:rPr>
        <w:t>Dílčí faktura ve výši 20 % ceny položky A odstavce 1 tohoto článku, která činí doplní dodavatel Kč bez DPH, bude vystavena po úspěšném jednoměsíčním zkušebním provozu rozvaděče dle podmínek stanovených v čl. II. odst. 8 této smlouvy.</w:t>
      </w:r>
    </w:p>
    <w:p w14:paraId="05369172" w14:textId="76247048" w:rsidR="000719D8" w:rsidRPr="006F4959" w:rsidRDefault="0010697C" w:rsidP="0010697C">
      <w:pPr>
        <w:spacing w:line="276" w:lineRule="auto"/>
        <w:rPr>
          <w:rFonts w:cs="Arial"/>
          <w:b/>
          <w:u w:val="single"/>
        </w:rPr>
      </w:pPr>
      <w:r w:rsidRPr="0010697C">
        <w:rPr>
          <w:rFonts w:cs="Arial"/>
          <w:b/>
        </w:rPr>
        <w:t xml:space="preserve">      </w:t>
      </w:r>
      <w:r w:rsidR="000719D8" w:rsidRPr="006F4959">
        <w:rPr>
          <w:rFonts w:cs="Arial"/>
          <w:b/>
          <w:u w:val="single"/>
        </w:rPr>
        <w:t>Kupujícímu č. 2</w:t>
      </w:r>
    </w:p>
    <w:p w14:paraId="197669D4" w14:textId="3A2CE47E" w:rsidR="000719D8" w:rsidRPr="00F4637B" w:rsidRDefault="000719D8" w:rsidP="000719D8">
      <w:pPr>
        <w:numPr>
          <w:ilvl w:val="0"/>
          <w:numId w:val="3"/>
        </w:numPr>
        <w:spacing w:line="276" w:lineRule="auto"/>
        <w:ind w:left="1352"/>
        <w:rPr>
          <w:rFonts w:cs="Arial"/>
        </w:rPr>
      </w:pPr>
      <w:r w:rsidRPr="00F4637B">
        <w:rPr>
          <w:rFonts w:cs="Arial"/>
        </w:rPr>
        <w:t xml:space="preserve">Dílčí fakturu ve výši 80 % ceny položky </w:t>
      </w:r>
      <w:r w:rsidR="00471A7B">
        <w:rPr>
          <w:rFonts w:cs="Arial"/>
        </w:rPr>
        <w:t>B</w:t>
      </w:r>
      <w:r w:rsidR="00471A7B" w:rsidRPr="00F4637B">
        <w:rPr>
          <w:rFonts w:cs="Arial"/>
        </w:rPr>
        <w:t xml:space="preserve"> </w:t>
      </w:r>
      <w:r w:rsidRPr="00F4637B">
        <w:rPr>
          <w:rFonts w:cs="Arial"/>
        </w:rPr>
        <w:t xml:space="preserve">odstavce 1 tohoto článku, která činí </w:t>
      </w:r>
      <w:r w:rsidRPr="00F4637B">
        <w:rPr>
          <w:rStyle w:val="platne1"/>
          <w:rFonts w:ascii="Arial" w:hAnsi="Arial" w:cs="Arial"/>
          <w:b/>
          <w:highlight w:val="yellow"/>
        </w:rPr>
        <w:t>doplní dodavatel Kč bez DPH</w:t>
      </w:r>
      <w:r w:rsidRPr="00F4637B">
        <w:rPr>
          <w:rFonts w:cs="Arial"/>
        </w:rPr>
        <w:t xml:space="preserve"> </w:t>
      </w:r>
      <w:proofErr w:type="gramStart"/>
      <w:r w:rsidRPr="00F4637B">
        <w:rPr>
          <w:rFonts w:cs="Arial"/>
        </w:rPr>
        <w:t>–  tato</w:t>
      </w:r>
      <w:proofErr w:type="gramEnd"/>
      <w:r w:rsidRPr="00F4637B">
        <w:rPr>
          <w:rFonts w:cs="Arial"/>
        </w:rPr>
        <w:t xml:space="preserve"> dílčí faktura bude vystavena po předání předmětu koupě kupujícím v požadovaném místě plnění dle čl. II. odst. 7 smlouvy</w:t>
      </w:r>
    </w:p>
    <w:p w14:paraId="6EC6B252" w14:textId="67468233" w:rsidR="000719D8" w:rsidRPr="00F4637B" w:rsidRDefault="000719D8" w:rsidP="000719D8">
      <w:pPr>
        <w:numPr>
          <w:ilvl w:val="0"/>
          <w:numId w:val="3"/>
        </w:numPr>
        <w:spacing w:line="276" w:lineRule="auto"/>
        <w:ind w:left="1352"/>
        <w:rPr>
          <w:rFonts w:cs="Arial"/>
        </w:rPr>
      </w:pPr>
      <w:r w:rsidRPr="00F4637B">
        <w:rPr>
          <w:rFonts w:cs="Arial"/>
        </w:rPr>
        <w:t xml:space="preserve">Dílčí faktura ve výši 20 % ceny položky </w:t>
      </w:r>
      <w:r w:rsidR="00063EDA">
        <w:rPr>
          <w:rFonts w:cs="Arial"/>
        </w:rPr>
        <w:t>B</w:t>
      </w:r>
      <w:r w:rsidR="00063EDA" w:rsidRPr="00F4637B">
        <w:rPr>
          <w:rFonts w:cs="Arial"/>
        </w:rPr>
        <w:t xml:space="preserve"> </w:t>
      </w:r>
      <w:r w:rsidRPr="00F4637B">
        <w:rPr>
          <w:rFonts w:cs="Arial"/>
        </w:rPr>
        <w:t xml:space="preserve">odstavce 1 tohoto článku, která činí </w:t>
      </w:r>
      <w:r w:rsidRPr="00F4637B">
        <w:rPr>
          <w:rFonts w:cs="Arial"/>
          <w:b/>
          <w:highlight w:val="yellow"/>
        </w:rPr>
        <w:t>doplní dodavatel Kč bez DPH</w:t>
      </w:r>
      <w:r w:rsidRPr="00F4637B">
        <w:rPr>
          <w:rFonts w:cs="Arial"/>
        </w:rPr>
        <w:t>, bude vystavena po úspěšném jednoměsíčním zkušebním provozu rozvaděče dle podmínek stanovených v čl. II. odst. 8 této smlouvy.</w:t>
      </w:r>
    </w:p>
    <w:p w14:paraId="57B3D87E" w14:textId="77777777" w:rsidR="000719D8" w:rsidRPr="00F4637B" w:rsidRDefault="000719D8" w:rsidP="000719D8">
      <w:pPr>
        <w:spacing w:line="276" w:lineRule="auto"/>
        <w:ind w:left="426"/>
        <w:rPr>
          <w:rFonts w:cs="Arial"/>
        </w:rPr>
      </w:pPr>
      <w:r w:rsidRPr="00F4637B">
        <w:rPr>
          <w:rFonts w:cs="Arial"/>
        </w:rPr>
        <w:t>Splatnost každé faktury vystavené prodávajícím je dohodnuta na 60 kalendářních dnů od předání příslušné faktury kupujícímu.</w:t>
      </w:r>
    </w:p>
    <w:p w14:paraId="7D088ACA" w14:textId="77777777" w:rsidR="00875F7E" w:rsidRPr="00741095" w:rsidRDefault="00875F7E" w:rsidP="00875F7E">
      <w:pPr>
        <w:pStyle w:val="Bezmezer"/>
        <w:numPr>
          <w:ilvl w:val="0"/>
          <w:numId w:val="27"/>
        </w:numPr>
        <w:spacing w:after="0"/>
        <w:rPr>
          <w:rFonts w:cs="Arial"/>
        </w:rPr>
      </w:pPr>
      <w:r w:rsidRPr="00F913F1">
        <w:t xml:space="preserve">Každá faktura dle </w:t>
      </w:r>
      <w:r w:rsidRPr="00741095">
        <w:rPr>
          <w:rFonts w:cs="Arial"/>
        </w:rPr>
        <w:t xml:space="preserve">této smlouvy bude odeslána v jednom vyhotovení na fakturační adresu </w:t>
      </w:r>
      <w:proofErr w:type="gramStart"/>
      <w:r w:rsidRPr="00741095">
        <w:rPr>
          <w:rFonts w:cs="Arial"/>
        </w:rPr>
        <w:t>EG.D</w:t>
      </w:r>
      <w:proofErr w:type="gramEnd"/>
      <w:r w:rsidRPr="00741095">
        <w:rPr>
          <w:rFonts w:cs="Arial"/>
        </w:rPr>
        <w:t xml:space="preserve">, a. s. Faktury, P. O. Box 13, Sazečská 9, 225 13 Praha, nebo e-mailovou adresu </w:t>
      </w:r>
      <w:hyperlink r:id="rId11" w:history="1">
        <w:r w:rsidRPr="00741095">
          <w:rPr>
            <w:rStyle w:val="Hypertextovodkaz"/>
            <w:rFonts w:cs="Arial"/>
          </w:rPr>
          <w:t>faktury@egd.cz</w:t>
        </w:r>
      </w:hyperlink>
      <w:r w:rsidRPr="00741095">
        <w:rPr>
          <w:rFonts w:cs="Arial"/>
        </w:rPr>
        <w:t xml:space="preserve">. V případě odeslání faktury na e-mailovou adresu </w:t>
      </w:r>
      <w:hyperlink r:id="rId12" w:history="1">
        <w:r w:rsidRPr="00741095">
          <w:rPr>
            <w:rStyle w:val="Hypertextovodkaz"/>
            <w:rFonts w:cs="Arial"/>
          </w:rPr>
          <w:t>faktury@egd.cz</w:t>
        </w:r>
      </w:hyperlink>
      <w:r w:rsidRPr="00741095">
        <w:rPr>
          <w:rFonts w:cs="Arial"/>
        </w:rPr>
        <w:t xml:space="preserve"> může mail obsahovat pouze jeden přiložený dokument ve formátu PDF, jehož součástí by měla být jedna faktura včetně příloh o velikosti maximálně 10 MB.</w:t>
      </w:r>
    </w:p>
    <w:p w14:paraId="3DFE187F" w14:textId="24E19471" w:rsidR="00875F7E" w:rsidRPr="00741095" w:rsidRDefault="00875F7E" w:rsidP="00875F7E">
      <w:pPr>
        <w:pStyle w:val="Bezmezer"/>
        <w:numPr>
          <w:ilvl w:val="0"/>
          <w:numId w:val="0"/>
        </w:numPr>
        <w:spacing w:after="0"/>
        <w:ind w:left="720"/>
        <w:rPr>
          <w:rFonts w:cs="Arial"/>
        </w:rPr>
      </w:pPr>
      <w:r w:rsidRPr="00741095">
        <w:rPr>
          <w:rFonts w:cs="Arial"/>
        </w:rPr>
        <w:t xml:space="preserve"> </w:t>
      </w:r>
    </w:p>
    <w:p w14:paraId="4DF777B2" w14:textId="77777777" w:rsidR="00207498" w:rsidRPr="00741095" w:rsidRDefault="000719D8" w:rsidP="000719D8">
      <w:pPr>
        <w:ind w:left="426"/>
        <w:rPr>
          <w:rFonts w:cs="Arial"/>
        </w:rPr>
      </w:pPr>
      <w:r w:rsidRPr="00741095">
        <w:rPr>
          <w:rFonts w:cs="Arial"/>
        </w:rPr>
        <w:t xml:space="preserve">Kupujícímu č. 2 na fakturační adresu: </w:t>
      </w:r>
    </w:p>
    <w:p w14:paraId="5AA1B4B3" w14:textId="09A05C25" w:rsidR="00207498" w:rsidRPr="00741095" w:rsidRDefault="00207498" w:rsidP="00207498">
      <w:pPr>
        <w:pStyle w:val="Text1-1"/>
        <w:numPr>
          <w:ilvl w:val="0"/>
          <w:numId w:val="0"/>
        </w:numPr>
        <w:ind w:left="737"/>
        <w:rPr>
          <w:rFonts w:ascii="Arial" w:hAnsi="Arial" w:cs="Arial"/>
          <w:sz w:val="20"/>
          <w:szCs w:val="20"/>
        </w:rPr>
      </w:pPr>
      <w:r w:rsidRPr="00741095">
        <w:rPr>
          <w:rFonts w:ascii="Arial" w:hAnsi="Arial" w:cs="Arial"/>
          <w:sz w:val="20"/>
          <w:szCs w:val="20"/>
        </w:rPr>
        <w:t xml:space="preserve">Daňové doklady bude </w:t>
      </w:r>
      <w:r w:rsidR="00B926B6" w:rsidRPr="00741095">
        <w:rPr>
          <w:rFonts w:ascii="Arial" w:hAnsi="Arial" w:cs="Arial"/>
          <w:sz w:val="20"/>
          <w:szCs w:val="20"/>
        </w:rPr>
        <w:t>prodávající</w:t>
      </w:r>
      <w:r w:rsidRPr="00741095">
        <w:rPr>
          <w:rFonts w:ascii="Arial" w:hAnsi="Arial" w:cs="Arial"/>
          <w:sz w:val="20"/>
          <w:szCs w:val="20"/>
        </w:rPr>
        <w:t xml:space="preserve"> doručovat </w:t>
      </w:r>
      <w:r w:rsidR="00B926B6" w:rsidRPr="00741095">
        <w:rPr>
          <w:rFonts w:ascii="Arial" w:hAnsi="Arial" w:cs="Arial"/>
          <w:sz w:val="20"/>
          <w:szCs w:val="20"/>
        </w:rPr>
        <w:t>k</w:t>
      </w:r>
      <w:r w:rsidRPr="00741095">
        <w:rPr>
          <w:rFonts w:ascii="Arial" w:hAnsi="Arial" w:cs="Arial"/>
          <w:sz w:val="20"/>
          <w:szCs w:val="20"/>
        </w:rPr>
        <w:t>upujícímu č. 2 některým (jedním) z níže uvedených způsobů:</w:t>
      </w:r>
    </w:p>
    <w:p w14:paraId="089E2028" w14:textId="77777777" w:rsidR="00207498" w:rsidRPr="00741095" w:rsidRDefault="00207498" w:rsidP="00207498">
      <w:pPr>
        <w:pStyle w:val="Text1-1"/>
        <w:numPr>
          <w:ilvl w:val="0"/>
          <w:numId w:val="0"/>
        </w:numPr>
        <w:ind w:left="1276" w:hanging="283"/>
        <w:rPr>
          <w:rFonts w:ascii="Arial" w:hAnsi="Arial" w:cs="Arial"/>
          <w:sz w:val="20"/>
          <w:szCs w:val="20"/>
        </w:rPr>
      </w:pPr>
      <w:r w:rsidRPr="00741095">
        <w:rPr>
          <w:rFonts w:ascii="Arial" w:hAnsi="Arial" w:cs="Arial"/>
          <w:sz w:val="20"/>
          <w:szCs w:val="20"/>
        </w:rPr>
        <w:t>•</w:t>
      </w:r>
      <w:r w:rsidRPr="00741095">
        <w:rPr>
          <w:rFonts w:ascii="Arial" w:hAnsi="Arial" w:cs="Arial"/>
          <w:sz w:val="20"/>
          <w:szCs w:val="20"/>
        </w:rPr>
        <w:tab/>
        <w:t xml:space="preserve">v listinné podobě v jednom vyhotovení na adresu Správa železnic, státní organizace, Centrální finanční účtárna Čechy, Náměstí Jana </w:t>
      </w:r>
      <w:proofErr w:type="spellStart"/>
      <w:r w:rsidRPr="00741095">
        <w:rPr>
          <w:rFonts w:ascii="Arial" w:hAnsi="Arial" w:cs="Arial"/>
          <w:sz w:val="20"/>
          <w:szCs w:val="20"/>
        </w:rPr>
        <w:t>Pernera</w:t>
      </w:r>
      <w:proofErr w:type="spellEnd"/>
      <w:r w:rsidRPr="00741095">
        <w:rPr>
          <w:rFonts w:ascii="Arial" w:hAnsi="Arial" w:cs="Arial"/>
          <w:sz w:val="20"/>
          <w:szCs w:val="20"/>
        </w:rPr>
        <w:t xml:space="preserve"> 217, 530 02 Pardubice, nebo</w:t>
      </w:r>
    </w:p>
    <w:p w14:paraId="35444BF0" w14:textId="77777777" w:rsidR="00207498" w:rsidRPr="00741095" w:rsidRDefault="00207498" w:rsidP="00207498">
      <w:pPr>
        <w:pStyle w:val="Text1-1"/>
        <w:numPr>
          <w:ilvl w:val="0"/>
          <w:numId w:val="0"/>
        </w:numPr>
        <w:ind w:left="1276" w:hanging="283"/>
        <w:rPr>
          <w:rFonts w:ascii="Arial" w:hAnsi="Arial" w:cs="Arial"/>
          <w:sz w:val="20"/>
          <w:szCs w:val="20"/>
        </w:rPr>
      </w:pPr>
      <w:r w:rsidRPr="00741095">
        <w:rPr>
          <w:rFonts w:ascii="Arial" w:hAnsi="Arial" w:cs="Arial"/>
          <w:sz w:val="20"/>
          <w:szCs w:val="20"/>
        </w:rPr>
        <w:t>•</w:t>
      </w:r>
      <w:r w:rsidRPr="00741095">
        <w:rPr>
          <w:rFonts w:ascii="Arial" w:hAnsi="Arial" w:cs="Arial"/>
          <w:sz w:val="20"/>
          <w:szCs w:val="20"/>
        </w:rPr>
        <w:tab/>
        <w:t xml:space="preserve">v elektronické podobě na e-mailovou adresu: </w:t>
      </w:r>
      <w:hyperlink r:id="rId13" w:history="1">
        <w:r w:rsidRPr="00741095">
          <w:rPr>
            <w:rFonts w:ascii="Arial" w:hAnsi="Arial" w:cs="Arial"/>
            <w:sz w:val="20"/>
            <w:szCs w:val="20"/>
          </w:rPr>
          <w:t>ePodatelnaCFU@spravazeleznic.cz</w:t>
        </w:r>
      </w:hyperlink>
      <w:r w:rsidRPr="00741095">
        <w:rPr>
          <w:rFonts w:ascii="Arial" w:hAnsi="Arial" w:cs="Arial"/>
          <w:sz w:val="20"/>
          <w:szCs w:val="20"/>
        </w:rPr>
        <w:t>, nebo</w:t>
      </w:r>
    </w:p>
    <w:p w14:paraId="182212E0" w14:textId="77777777" w:rsidR="00207498" w:rsidRPr="00741095" w:rsidRDefault="00207498" w:rsidP="00207498">
      <w:pPr>
        <w:pStyle w:val="Text1-1"/>
        <w:numPr>
          <w:ilvl w:val="0"/>
          <w:numId w:val="0"/>
        </w:numPr>
        <w:ind w:left="1276" w:hanging="283"/>
        <w:rPr>
          <w:rFonts w:ascii="Arial" w:hAnsi="Arial" w:cs="Arial"/>
          <w:sz w:val="20"/>
          <w:szCs w:val="20"/>
        </w:rPr>
      </w:pPr>
      <w:r w:rsidRPr="00741095">
        <w:rPr>
          <w:rFonts w:ascii="Arial" w:hAnsi="Arial" w:cs="Arial"/>
          <w:sz w:val="20"/>
          <w:szCs w:val="20"/>
        </w:rPr>
        <w:t>•</w:t>
      </w:r>
      <w:r w:rsidRPr="00741095">
        <w:rPr>
          <w:rFonts w:ascii="Arial" w:hAnsi="Arial" w:cs="Arial"/>
          <w:sz w:val="20"/>
          <w:szCs w:val="20"/>
        </w:rPr>
        <w:tab/>
        <w:t xml:space="preserve">datovou zprávou na identifikátor datové schránky: </w:t>
      </w:r>
      <w:proofErr w:type="spellStart"/>
      <w:r w:rsidRPr="00741095">
        <w:rPr>
          <w:rFonts w:ascii="Arial" w:hAnsi="Arial" w:cs="Arial"/>
          <w:sz w:val="20"/>
          <w:szCs w:val="20"/>
        </w:rPr>
        <w:t>uccchjm</w:t>
      </w:r>
      <w:proofErr w:type="spellEnd"/>
      <w:r w:rsidRPr="00741095">
        <w:rPr>
          <w:rFonts w:ascii="Arial" w:hAnsi="Arial" w:cs="Arial"/>
          <w:sz w:val="20"/>
          <w:szCs w:val="20"/>
        </w:rPr>
        <w:t>.</w:t>
      </w:r>
    </w:p>
    <w:p w14:paraId="6F94F2B7" w14:textId="32754175" w:rsidR="000719D8" w:rsidRDefault="000719D8" w:rsidP="000719D8">
      <w:pPr>
        <w:numPr>
          <w:ilvl w:val="0"/>
          <w:numId w:val="27"/>
        </w:numPr>
        <w:ind w:left="426" w:hanging="426"/>
        <w:rPr>
          <w:rFonts w:cs="Arial"/>
        </w:rPr>
      </w:pPr>
      <w:r w:rsidRPr="006F4959">
        <w:rPr>
          <w:rFonts w:cs="Arial"/>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75D0051" w14:textId="110FB002" w:rsidR="00207498" w:rsidRPr="006F4959" w:rsidRDefault="00207498" w:rsidP="000A70A0">
      <w:pPr>
        <w:ind w:left="426"/>
        <w:rPr>
          <w:rFonts w:cs="Arial"/>
        </w:rPr>
      </w:pPr>
      <w:r>
        <w:rPr>
          <w:rFonts w:ascii="Verdana" w:hAnsi="Verdana"/>
        </w:rPr>
        <w:t xml:space="preserve">Žádosti na změnu bankovního spojení </w:t>
      </w:r>
      <w:r w:rsidR="00B926B6">
        <w:rPr>
          <w:rFonts w:ascii="Verdana" w:hAnsi="Verdana"/>
        </w:rPr>
        <w:t xml:space="preserve">prodávajícího </w:t>
      </w:r>
      <w:r>
        <w:rPr>
          <w:rFonts w:ascii="Verdana" w:hAnsi="Verdana"/>
        </w:rPr>
        <w:t xml:space="preserve">musí být vždy doručeny pouze prostřednictvím datové schránky </w:t>
      </w:r>
      <w:r w:rsidR="00B926B6">
        <w:rPr>
          <w:rFonts w:ascii="Verdana" w:hAnsi="Verdana"/>
        </w:rPr>
        <w:t>k</w:t>
      </w:r>
      <w:r>
        <w:rPr>
          <w:rFonts w:ascii="Verdana" w:hAnsi="Verdana"/>
        </w:rPr>
        <w:t>upujícího 2 a to vždy z datové schránky</w:t>
      </w:r>
      <w:r w:rsidR="00B926B6">
        <w:rPr>
          <w:rFonts w:ascii="Verdana" w:hAnsi="Verdana"/>
        </w:rPr>
        <w:t xml:space="preserve"> prodávajícího</w:t>
      </w:r>
      <w:r>
        <w:rPr>
          <w:rFonts w:ascii="Verdana" w:hAnsi="Verdana"/>
        </w:rPr>
        <w:t>. Součástí žádosti na změnu bankovního spojení musí být potvrzení banky, že nové bankovní spojení náleží</w:t>
      </w:r>
      <w:r w:rsidR="00B926B6">
        <w:rPr>
          <w:rFonts w:ascii="Verdana" w:hAnsi="Verdana"/>
        </w:rPr>
        <w:t xml:space="preserve"> prodávajícímu</w:t>
      </w:r>
      <w:r>
        <w:rPr>
          <w:rFonts w:ascii="Verdana" w:hAnsi="Verdana"/>
        </w:rPr>
        <w:t xml:space="preserve">. </w:t>
      </w:r>
    </w:p>
    <w:p w14:paraId="4030546F" w14:textId="77777777" w:rsidR="000719D8" w:rsidRPr="006F4959" w:rsidRDefault="000719D8" w:rsidP="000719D8">
      <w:pPr>
        <w:numPr>
          <w:ilvl w:val="0"/>
          <w:numId w:val="27"/>
        </w:numPr>
        <w:ind w:left="426" w:hanging="426"/>
        <w:rPr>
          <w:rFonts w:cs="Arial"/>
        </w:rPr>
      </w:pPr>
      <w:r w:rsidRPr="006F4959">
        <w:rPr>
          <w:rFonts w:cs="Arial"/>
        </w:rPr>
        <w:t>Dílčí cena uvedená v příslušné faktuře je uhrazena řádně a včas, je-li částka dle faktury nejpozději v poslední den lhůty splatnosti odepsána z účtu kupujícího ve prospěch účtu prodávajícího.</w:t>
      </w:r>
    </w:p>
    <w:p w14:paraId="254A1821" w14:textId="77777777" w:rsidR="000719D8" w:rsidRDefault="000719D8" w:rsidP="002F1BDF">
      <w:pPr>
        <w:ind w:left="426"/>
        <w:rPr>
          <w:rFonts w:cs="Arial"/>
          <w:highlight w:val="yellow"/>
        </w:rPr>
      </w:pPr>
    </w:p>
    <w:p w14:paraId="63EC5CC5" w14:textId="77777777" w:rsidR="004E549A" w:rsidRPr="006F4959" w:rsidRDefault="004E549A" w:rsidP="004E549A">
      <w:pPr>
        <w:pStyle w:val="Nadpis1"/>
        <w:rPr>
          <w:rFonts w:cs="Arial"/>
          <w:lang w:val="cs-CZ"/>
        </w:rPr>
      </w:pPr>
      <w:r w:rsidRPr="006F4959">
        <w:rPr>
          <w:rFonts w:cs="Arial"/>
        </w:rPr>
        <w:lastRenderedPageBreak/>
        <w:t>Odpovědnost za vady, záruka</w:t>
      </w:r>
    </w:p>
    <w:p w14:paraId="7DAFD5BE" w14:textId="77777777" w:rsidR="004E549A" w:rsidRPr="006F4959" w:rsidRDefault="004E549A" w:rsidP="004E549A">
      <w:pPr>
        <w:numPr>
          <w:ilvl w:val="0"/>
          <w:numId w:val="28"/>
        </w:numPr>
        <w:rPr>
          <w:rFonts w:cs="Arial"/>
        </w:rPr>
      </w:pPr>
      <w:r w:rsidRPr="006F4959">
        <w:rPr>
          <w:rFonts w:cs="Arial"/>
        </w:rP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dodat pouze zboží zcela nové, nikdy nepoužité.</w:t>
      </w:r>
    </w:p>
    <w:p w14:paraId="5DA7D49B" w14:textId="37A76C65" w:rsidR="004E549A" w:rsidDel="00734D47" w:rsidRDefault="004E549A" w:rsidP="004E549A">
      <w:pPr>
        <w:pStyle w:val="Zkladntext"/>
        <w:widowControl w:val="0"/>
        <w:numPr>
          <w:ilvl w:val="0"/>
          <w:numId w:val="28"/>
        </w:numPr>
        <w:spacing w:before="240" w:line="276" w:lineRule="auto"/>
        <w:rPr>
          <w:del w:id="5" w:author="Dvořáková, Eva" w:date="2024-02-05T13:54:00Z"/>
          <w:rFonts w:cs="Arial"/>
        </w:rPr>
      </w:pPr>
      <w:del w:id="6" w:author="Dvořáková, Eva" w:date="2024-02-05T13:54:00Z">
        <w:r w:rsidRPr="006F4959" w:rsidDel="00734D47">
          <w:rPr>
            <w:rFonts w:cs="Arial"/>
          </w:rPr>
          <w:delText xml:space="preserve">Prodávající poskytuje tímto kupujícímu záruku za jakost zboží dodaného prodávajícím kupujícímu dle této smlouvy a také za správnost provedení jakýchkoli prací či činností provedených dle této smlouvy. Záruka dle předchozí věty trvá 60 měsíců od uvedení technologie do provozu v místě plnění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Záruka se dále vztahuje na kvalitu materiálu použitého při výrobě zboží a na jeho správné konstrukční a dílenské zpracování. Prodávající také ručí za vlastnosti zboží umožňující jeho využití pro řádný a provozuschopný stav zařízení po celou dobu trvání záruční doby, pokud je zboží určeno k montáži do takového zařízení. Ustanovení tohoto článku, jakož i jiná ustanovení této smlouvy týkající se práv z vadného plnění a jejich uplatňování se použijí i pro práva ze záruky a jejich uplatňování. </w:delText>
        </w:r>
      </w:del>
    </w:p>
    <w:p w14:paraId="088F4273" w14:textId="3A74780C" w:rsidR="00734D47" w:rsidRPr="00734D47" w:rsidRDefault="00734D47" w:rsidP="00734D47">
      <w:pPr>
        <w:pStyle w:val="Odstavecseseznamem"/>
        <w:numPr>
          <w:ilvl w:val="0"/>
          <w:numId w:val="28"/>
        </w:numPr>
        <w:autoSpaceDE w:val="0"/>
        <w:autoSpaceDN w:val="0"/>
        <w:adjustRightInd w:val="0"/>
        <w:spacing w:line="240" w:lineRule="auto"/>
        <w:jc w:val="both"/>
        <w:rPr>
          <w:ins w:id="7" w:author="Dvořáková, Eva" w:date="2024-02-05T13:54:00Z"/>
          <w:rFonts w:eastAsiaTheme="minorHAnsi" w:cs="Arial"/>
          <w:color w:val="000000"/>
          <w:szCs w:val="20"/>
        </w:rPr>
        <w:pPrChange w:id="8" w:author="Dvořáková, Eva" w:date="2024-02-05T13:54:00Z">
          <w:pPr>
            <w:pStyle w:val="Odstavecseseznamem"/>
            <w:numPr>
              <w:numId w:val="28"/>
            </w:numPr>
            <w:tabs>
              <w:tab w:val="num" w:pos="340"/>
            </w:tabs>
            <w:autoSpaceDE w:val="0"/>
            <w:autoSpaceDN w:val="0"/>
            <w:adjustRightInd w:val="0"/>
            <w:spacing w:line="240" w:lineRule="auto"/>
            <w:ind w:left="340" w:hanging="340"/>
          </w:pPr>
        </w:pPrChange>
      </w:pPr>
      <w:ins w:id="9" w:author="Dvořáková, Eva" w:date="2024-02-05T13:54:00Z">
        <w:r w:rsidRPr="00734D47">
          <w:rPr>
            <w:rFonts w:cs="Arial"/>
          </w:rPr>
          <w:t xml:space="preserve">Prodávající poskytuje tímto kupujícímu záruku za jakost zboží dodaného prodávajícím kupujícímu dle této smlouvy a také za správnost provedení jakýchkoli prací či činností provedených dle této smlouvy. Záruka dle předchozí věty trvá 60 měsíců od uvedení technologie do provozu v místě plnění (nejdéle však 66 měsíců od dodání do místa plnění)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Záruka se dále vztahuje na kvalitu materiálu použitého při výrobě zboží a na jeho správné konstrukční a dílenské zpracování. Prodávající také </w:t>
        </w:r>
        <w:proofErr w:type="gramStart"/>
        <w:r w:rsidRPr="00734D47">
          <w:rPr>
            <w:rFonts w:cs="Arial"/>
          </w:rPr>
          <w:t>ručí</w:t>
        </w:r>
        <w:proofErr w:type="gramEnd"/>
        <w:r w:rsidRPr="00734D47">
          <w:rPr>
            <w:rFonts w:cs="Arial"/>
          </w:rPr>
          <w:t xml:space="preserve"> za vlastnosti zboží umožňující jeho využití pro řádný a provozuschopný stav zařízení po celou dobu trvání záruční doby, pokud je zboží určeno k montáži do takového zařízení. Ustanovení tohoto článku, jakož i jiná ustanovení této smlouvy týkající se práv z vadného plnění a jejich uplatňování se použijí i pro práva ze záruky a jejich uplatňování.</w:t>
        </w:r>
      </w:ins>
    </w:p>
    <w:p w14:paraId="1300C97A" w14:textId="77777777" w:rsidR="00734D47" w:rsidRPr="006F4959" w:rsidRDefault="00734D47" w:rsidP="000D5E31">
      <w:pPr>
        <w:pStyle w:val="Zkladntext"/>
        <w:widowControl w:val="0"/>
        <w:spacing w:before="240" w:line="276" w:lineRule="auto"/>
        <w:ind w:left="340"/>
        <w:rPr>
          <w:ins w:id="10" w:author="Dvořáková, Eva" w:date="2024-02-05T13:54:00Z"/>
          <w:rFonts w:cs="Arial"/>
        </w:rPr>
        <w:pPrChange w:id="11" w:author="Dvořáková, Eva" w:date="2024-02-05T13:55:00Z">
          <w:pPr>
            <w:pStyle w:val="Zkladntext"/>
            <w:widowControl w:val="0"/>
            <w:numPr>
              <w:numId w:val="28"/>
            </w:numPr>
            <w:tabs>
              <w:tab w:val="num" w:pos="340"/>
            </w:tabs>
            <w:spacing w:before="240" w:line="276" w:lineRule="auto"/>
            <w:ind w:left="340" w:hanging="340"/>
          </w:pPr>
        </w:pPrChange>
      </w:pPr>
    </w:p>
    <w:p w14:paraId="0A941E72" w14:textId="77777777" w:rsidR="004E549A" w:rsidRPr="006F4959" w:rsidRDefault="004E549A" w:rsidP="004E549A">
      <w:pPr>
        <w:pStyle w:val="Zkladntext"/>
        <w:widowControl w:val="0"/>
        <w:numPr>
          <w:ilvl w:val="0"/>
          <w:numId w:val="28"/>
        </w:numPr>
        <w:spacing w:line="276" w:lineRule="auto"/>
        <w:rPr>
          <w:rFonts w:cs="Arial"/>
        </w:rPr>
      </w:pPr>
      <w:r w:rsidRPr="006F4959">
        <w:rPr>
          <w:rFonts w:cs="Arial"/>
        </w:rPr>
        <w:t>Odhalí-li kupující vadu zboží a chce-li uplatnit svá práva z vadného plnění, musí odhalenou vadu oznámit prodávajícímu bez zbytečného odkladu, nejpozději do 2 týdnů, poté, co se o vadě dozvěděl. Zjevné vady je kupující oprávněn oznámit ve lhůtě 2 týdnů ode dne převzetí zboží. V oznámení vady je třeba popsat oznamovanou vadu nebo způsob, jakým se tato vada projevuje.</w:t>
      </w:r>
    </w:p>
    <w:p w14:paraId="6F60B09C" w14:textId="77777777" w:rsidR="004E549A" w:rsidRPr="006F4959" w:rsidRDefault="004E549A" w:rsidP="004E549A">
      <w:pPr>
        <w:pStyle w:val="Zkladntext"/>
        <w:widowControl w:val="0"/>
        <w:numPr>
          <w:ilvl w:val="0"/>
          <w:numId w:val="28"/>
        </w:numPr>
        <w:spacing w:line="276" w:lineRule="auto"/>
        <w:rPr>
          <w:rFonts w:cs="Arial"/>
        </w:rPr>
      </w:pPr>
      <w:r w:rsidRPr="006F4959">
        <w:rPr>
          <w:rFonts w:cs="Arial"/>
        </w:rPr>
        <w:t>Oznámil-li kupující prodávajícímu vadu ohledně dodaného zboží, za které ještě neuhradil prodávajícímu jeho cenu, protože doba splatnosti dle čl. III. odst. 6. ještě neuplynula, staví se doba splatnosti do doby, než bude tato vada prodávajícím odstraněna nebo než kupující ohledně vadného zboží uplatní jiné své právo z vadného plnění.</w:t>
      </w:r>
    </w:p>
    <w:p w14:paraId="6B644F86" w14:textId="77777777" w:rsidR="004E549A" w:rsidRPr="006F4959" w:rsidRDefault="004E549A" w:rsidP="004E549A">
      <w:pPr>
        <w:pStyle w:val="Zkladntext"/>
        <w:widowControl w:val="0"/>
        <w:numPr>
          <w:ilvl w:val="0"/>
          <w:numId w:val="28"/>
        </w:numPr>
        <w:spacing w:line="276" w:lineRule="auto"/>
        <w:rPr>
          <w:rFonts w:cs="Arial"/>
        </w:rPr>
      </w:pPr>
      <w:r w:rsidRPr="006F4959">
        <w:rPr>
          <w:rFonts w:cs="Arial"/>
        </w:rPr>
        <w:t>Kupující je oprávněn v oznámení vady učinit volbu svého práva z vadného plnění, přičemž kupujícímu vždy náleží následující práva z vadného plnění, a to dle jeho volby a bez ohledu na to, zda oznamovaná vada znamená podstatné či nepodstatné porušení této smlouvy:</w:t>
      </w:r>
    </w:p>
    <w:p w14:paraId="024BB574" w14:textId="77777777" w:rsidR="004E549A" w:rsidRPr="006F4959" w:rsidRDefault="004E549A" w:rsidP="004E549A">
      <w:pPr>
        <w:pStyle w:val="Zkladntext"/>
        <w:widowControl w:val="0"/>
        <w:numPr>
          <w:ilvl w:val="0"/>
          <w:numId w:val="36"/>
        </w:numPr>
        <w:spacing w:line="276" w:lineRule="auto"/>
        <w:ind w:left="1418"/>
        <w:rPr>
          <w:rFonts w:cs="Arial"/>
        </w:rPr>
      </w:pPr>
      <w:r w:rsidRPr="006F4959">
        <w:rPr>
          <w:rFonts w:cs="Arial"/>
        </w:rPr>
        <w:t>odstranění vady dodáním nového zboží bez vady nebo dodáním chybějícího zboží;</w:t>
      </w:r>
    </w:p>
    <w:p w14:paraId="2D7CDAAA" w14:textId="77777777" w:rsidR="004E549A" w:rsidRPr="006F4959" w:rsidRDefault="004E549A" w:rsidP="004E549A">
      <w:pPr>
        <w:pStyle w:val="Zkladntext"/>
        <w:widowControl w:val="0"/>
        <w:numPr>
          <w:ilvl w:val="0"/>
          <w:numId w:val="36"/>
        </w:numPr>
        <w:ind w:left="1418"/>
        <w:rPr>
          <w:rFonts w:cs="Arial"/>
        </w:rPr>
      </w:pPr>
      <w:r w:rsidRPr="006F4959">
        <w:rPr>
          <w:rFonts w:cs="Arial"/>
        </w:rPr>
        <w:t>odstranění vady opravou zboží, je-li to z povahy věci možné, a jestliže vada je opravitelná;</w:t>
      </w:r>
    </w:p>
    <w:p w14:paraId="29DD7617" w14:textId="77777777" w:rsidR="004E549A" w:rsidRPr="006F4959" w:rsidRDefault="004E549A" w:rsidP="004E549A">
      <w:pPr>
        <w:pStyle w:val="Zkladntext"/>
        <w:widowControl w:val="0"/>
        <w:numPr>
          <w:ilvl w:val="0"/>
          <w:numId w:val="36"/>
        </w:numPr>
        <w:spacing w:line="276" w:lineRule="auto"/>
        <w:ind w:left="1418"/>
        <w:rPr>
          <w:rFonts w:cs="Arial"/>
        </w:rPr>
      </w:pPr>
      <w:r w:rsidRPr="006F4959">
        <w:rPr>
          <w:rFonts w:cs="Arial"/>
        </w:rPr>
        <w:t xml:space="preserve">přiměřená sleva z ceny zboží; </w:t>
      </w:r>
    </w:p>
    <w:p w14:paraId="30082207" w14:textId="77777777" w:rsidR="004E549A" w:rsidRPr="006F4959" w:rsidRDefault="004E549A" w:rsidP="004E549A">
      <w:pPr>
        <w:pStyle w:val="Zkladntext"/>
        <w:widowControl w:val="0"/>
        <w:spacing w:line="276" w:lineRule="auto"/>
        <w:ind w:left="1418"/>
        <w:rPr>
          <w:rFonts w:cs="Arial"/>
        </w:rPr>
      </w:pPr>
      <w:r w:rsidRPr="006F4959">
        <w:rPr>
          <w:rFonts w:cs="Arial"/>
        </w:rPr>
        <w:t>a dále</w:t>
      </w:r>
    </w:p>
    <w:p w14:paraId="430E3FEF" w14:textId="77777777" w:rsidR="004E549A" w:rsidRPr="006F4959" w:rsidRDefault="004E549A" w:rsidP="004E549A">
      <w:pPr>
        <w:pStyle w:val="Zkladntext"/>
        <w:widowControl w:val="0"/>
        <w:numPr>
          <w:ilvl w:val="0"/>
          <w:numId w:val="36"/>
        </w:numPr>
        <w:spacing w:line="276" w:lineRule="auto"/>
        <w:ind w:left="1418"/>
        <w:rPr>
          <w:rFonts w:cs="Arial"/>
        </w:rPr>
      </w:pPr>
      <w:r w:rsidRPr="006F4959">
        <w:rPr>
          <w:rFonts w:cs="Arial"/>
        </w:rPr>
        <w:lastRenderedPageBreak/>
        <w:t>odstoupení od této smlouvy za podmínek v ní uvedených, zejm. v čl. XI. této smlouvy.</w:t>
      </w:r>
    </w:p>
    <w:p w14:paraId="14B7820D" w14:textId="77777777" w:rsidR="004E549A" w:rsidRPr="006F4959" w:rsidRDefault="004E549A" w:rsidP="004E549A">
      <w:pPr>
        <w:pStyle w:val="Zkladntext"/>
        <w:widowControl w:val="0"/>
        <w:numPr>
          <w:ilvl w:val="0"/>
          <w:numId w:val="28"/>
        </w:numPr>
        <w:spacing w:line="276" w:lineRule="auto"/>
        <w:rPr>
          <w:rFonts w:cs="Arial"/>
        </w:rPr>
      </w:pPr>
      <w:r w:rsidRPr="006F4959">
        <w:rPr>
          <w:rFonts w:cs="Arial"/>
        </w:rPr>
        <w:t xml:space="preserve">Požaduje-li kupující odstranění vad zboží způsobem dle odst. 5. písm. a. tohoto článku, musí prodávající provést odstranění vad bez zbytečného odkladu, nejpozději však </w:t>
      </w:r>
      <w:r w:rsidRPr="006F4959">
        <w:rPr>
          <w:rFonts w:cs="Arial"/>
          <w:b/>
        </w:rPr>
        <w:t>do 12 týdnů od</w:t>
      </w:r>
      <w:r w:rsidRPr="006F4959">
        <w:rPr>
          <w:rFonts w:cs="Arial"/>
        </w:rPr>
        <w:t xml:space="preserve"> jejich oznámení kupujícím, nebude-li mezi smluvními stranami dohodnuto jinak. Požaduje-li kupující odstranění vad zboží způsobem dle odst. 5. písm. b. tohoto článku, musí prodávající provést odstranění vad bez zbytečného odkladu, nejpozději však 10 pracovních dnů od jejich oznámení kupujícím, nebude-li mezi smluvními stranami dohodnuto jinak. Nebude-li vada odstraněna ve lhůtě dle předchozích vět, má kupující právo požadovat po prodávajícím smluvní pokutu specifikovanou v čl. X. odst. 2 této smlouvy. </w:t>
      </w:r>
    </w:p>
    <w:p w14:paraId="5F04F879" w14:textId="77777777" w:rsidR="004E549A" w:rsidRPr="006F4959" w:rsidRDefault="004E549A" w:rsidP="004E549A">
      <w:pPr>
        <w:pStyle w:val="Zkladntext"/>
        <w:widowControl w:val="0"/>
        <w:spacing w:line="276" w:lineRule="auto"/>
        <w:ind w:left="340"/>
        <w:rPr>
          <w:rFonts w:cs="Arial"/>
        </w:rPr>
      </w:pPr>
      <w:r w:rsidRPr="006F4959">
        <w:rPr>
          <w:rFonts w:cs="Arial"/>
        </w:rPr>
        <w:t xml:space="preserve">V případech specifikovaných v příloze č. 6 této smlouvy je prodávající povinen postupovat v souladu s podmínkami tam uvedenými, není-li s kupujícím dohodnuto jinak. Při nedodržení lhůt stanovených v příloze č. 6 se čl. X. odst. 2 této smlouvy použije obdobně. </w:t>
      </w:r>
    </w:p>
    <w:p w14:paraId="5CBD2C4C" w14:textId="77777777" w:rsidR="004E549A" w:rsidRPr="006F4959" w:rsidRDefault="004E549A" w:rsidP="004E549A">
      <w:pPr>
        <w:numPr>
          <w:ilvl w:val="0"/>
          <w:numId w:val="28"/>
        </w:numPr>
        <w:spacing w:line="276" w:lineRule="auto"/>
        <w:rPr>
          <w:rFonts w:cs="Arial"/>
        </w:rPr>
      </w:pPr>
      <w:r w:rsidRPr="006F4959">
        <w:rPr>
          <w:rFonts w:cs="Arial"/>
        </w:rPr>
        <w:t>Záruka dle odst. 2 tohoto článku se vztahuje i na zboží opravené prodávajícím či nově dodané v rámci uplatňování práv kupujícího z vadného plnění, přičemž záruční doba počíná běžet od dodání opraveného či nového zboží kupujícímu.</w:t>
      </w:r>
    </w:p>
    <w:p w14:paraId="6059407D" w14:textId="77777777" w:rsidR="004E549A" w:rsidRPr="006F4959" w:rsidRDefault="004E549A" w:rsidP="004E549A">
      <w:pPr>
        <w:numPr>
          <w:ilvl w:val="0"/>
          <w:numId w:val="28"/>
        </w:numPr>
        <w:spacing w:line="276" w:lineRule="auto"/>
        <w:rPr>
          <w:rFonts w:cs="Arial"/>
        </w:rPr>
      </w:pPr>
      <w:r w:rsidRPr="006F4959">
        <w:rPr>
          <w:rFonts w:cs="Arial"/>
        </w:rPr>
        <w:t xml:space="preserve">Po dobu, po kterou má prodávající zboží u sebe z důvodu jeho opravy, nese nebezpečí škody na tomto zboží prodávající a prodávající má ve vztahu k tomuto zboží povinnosti schovatele.    </w:t>
      </w:r>
    </w:p>
    <w:p w14:paraId="5B0BF64B" w14:textId="77777777" w:rsidR="004E549A" w:rsidRPr="006F4959" w:rsidRDefault="004E549A" w:rsidP="004E549A">
      <w:pPr>
        <w:numPr>
          <w:ilvl w:val="0"/>
          <w:numId w:val="28"/>
        </w:numPr>
        <w:spacing w:line="276" w:lineRule="auto"/>
        <w:rPr>
          <w:rFonts w:cs="Arial"/>
        </w:rPr>
      </w:pPr>
      <w:r w:rsidRPr="006F4959">
        <w:rPr>
          <w:rFonts w:cs="Arial"/>
        </w:rPr>
        <w:t>Jestliže kupující zvolil jako způsob odstranění vady zboží opravu a následně se ukáže, že vada je neopravitelná, je prodávající povinen odstranit vadu dodáním náhradního zboží za vadné zboží na své náklady. Prodávající je povinen kupujícího informovat o tom, že se jedná o neopravitelnou vadu, bezodkladně poté, co tuto skutečnost zjistí. Náhradní zboží je povinen prodávající dodat v co nejkratší době, nejdéle do 12 týdnů ode dne, kdy zjistil, že se jedná o neopravitelnou vadu, nebo ode dne, kdy jej k tomu kupující vyzval, podle toho, která z těchto skutečností nastane dříve. Povinnost stanovená v tomto odstavci platí tehdy, nedohodnou-li se smluvní strany jinak.</w:t>
      </w:r>
    </w:p>
    <w:p w14:paraId="74F470E3" w14:textId="77777777" w:rsidR="004E549A" w:rsidRPr="006F4959" w:rsidRDefault="004E549A" w:rsidP="004E549A">
      <w:pPr>
        <w:numPr>
          <w:ilvl w:val="0"/>
          <w:numId w:val="28"/>
        </w:numPr>
        <w:rPr>
          <w:rFonts w:cs="Arial"/>
        </w:rPr>
      </w:pPr>
      <w:r w:rsidRPr="006F4959">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výrobní nedostatky a požadovat po prodávajícím dodání nového bezvadného zboží.</w:t>
      </w:r>
    </w:p>
    <w:p w14:paraId="609BA5E8" w14:textId="77777777" w:rsidR="004E549A" w:rsidRPr="006F4959" w:rsidRDefault="004E549A" w:rsidP="004E549A">
      <w:pPr>
        <w:numPr>
          <w:ilvl w:val="0"/>
          <w:numId w:val="28"/>
        </w:numPr>
        <w:spacing w:beforeLines="50" w:before="120" w:afterLines="50" w:line="276" w:lineRule="auto"/>
        <w:rPr>
          <w:rFonts w:cs="Arial"/>
        </w:rPr>
      </w:pPr>
      <w:r w:rsidRPr="006F4959">
        <w:rPr>
          <w:rFonts w:cs="Arial"/>
        </w:rPr>
        <w:t xml:space="preserve">Opravené či náhradní zboží předá prodávající kupujícímu na základě písemného předávacího protokolu. </w:t>
      </w:r>
    </w:p>
    <w:p w14:paraId="4E388F6B" w14:textId="77777777" w:rsidR="004E549A" w:rsidRPr="006F4959" w:rsidRDefault="004E549A" w:rsidP="004E549A">
      <w:pPr>
        <w:numPr>
          <w:ilvl w:val="0"/>
          <w:numId w:val="28"/>
        </w:numPr>
        <w:rPr>
          <w:rFonts w:cs="Arial"/>
        </w:rPr>
      </w:pPr>
      <w:r w:rsidRPr="006F4959">
        <w:rPr>
          <w:rFonts w:cs="Arial"/>
        </w:rPr>
        <w:t>Prodávající kupujícímu zaručuje životnost předmětu koupě alespoň 30 let při zachování jeho technických parametrů od doby jeho využití ke stanovenému účelu za předpokladu dodržování stanovených postupů. Po celou dobu životnosti předmětu koupě je prodávající povinen zajistit příslušné náhradní díly.</w:t>
      </w:r>
    </w:p>
    <w:p w14:paraId="6AE2E96A" w14:textId="77777777" w:rsidR="004E549A" w:rsidRPr="006F4959" w:rsidRDefault="004E549A" w:rsidP="004E549A">
      <w:pPr>
        <w:numPr>
          <w:ilvl w:val="0"/>
          <w:numId w:val="28"/>
        </w:numPr>
        <w:spacing w:beforeLines="50" w:before="120" w:afterLines="50" w:line="276" w:lineRule="auto"/>
        <w:rPr>
          <w:rFonts w:cs="Arial"/>
        </w:rPr>
      </w:pPr>
      <w:r w:rsidRPr="006F4959">
        <w:rPr>
          <w:rFonts w:cs="Arial"/>
        </w:rPr>
        <w:t>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 Takto vzniklou škodu je prodávající povinen kupujícímu bez dalšího uhradit.</w:t>
      </w:r>
    </w:p>
    <w:p w14:paraId="1E2176C7" w14:textId="77777777" w:rsidR="004E549A" w:rsidRPr="006F4959" w:rsidRDefault="004E549A" w:rsidP="004E549A">
      <w:pPr>
        <w:pStyle w:val="Nadpis1"/>
        <w:rPr>
          <w:rFonts w:cs="Arial"/>
          <w:lang w:val="cs-CZ"/>
        </w:rPr>
      </w:pPr>
      <w:bookmarkStart w:id="12" w:name="_Ref29696644"/>
      <w:bookmarkStart w:id="13" w:name="_Toc242772664"/>
      <w:r w:rsidRPr="006F4959">
        <w:rPr>
          <w:rFonts w:cs="Arial"/>
        </w:rPr>
        <w:lastRenderedPageBreak/>
        <w:t>P</w:t>
      </w:r>
      <w:bookmarkEnd w:id="12"/>
      <w:bookmarkEnd w:id="13"/>
      <w:r w:rsidRPr="006F4959">
        <w:rPr>
          <w:rFonts w:cs="Arial"/>
        </w:rPr>
        <w:t>řejímka ve výrobním závodě</w:t>
      </w:r>
    </w:p>
    <w:p w14:paraId="04D68018" w14:textId="77777777" w:rsidR="004E549A" w:rsidRPr="006F4959" w:rsidRDefault="004E549A" w:rsidP="004E549A">
      <w:pPr>
        <w:ind w:firstLine="340"/>
        <w:rPr>
          <w:rFonts w:cs="Arial"/>
          <w:b/>
          <w:lang w:eastAsia="x-none"/>
        </w:rPr>
      </w:pPr>
      <w:r w:rsidRPr="006F4959">
        <w:rPr>
          <w:rFonts w:cs="Arial"/>
          <w:b/>
          <w:lang w:eastAsia="x-none"/>
        </w:rPr>
        <w:t>Přejímací zkoušky</w:t>
      </w:r>
    </w:p>
    <w:p w14:paraId="33FCDD5B" w14:textId="77777777" w:rsidR="004E549A" w:rsidRPr="006F4959" w:rsidRDefault="004E549A" w:rsidP="004E549A">
      <w:pPr>
        <w:numPr>
          <w:ilvl w:val="0"/>
          <w:numId w:val="34"/>
        </w:numPr>
        <w:spacing w:beforeLines="50" w:before="120" w:afterLines="50" w:line="276" w:lineRule="auto"/>
        <w:rPr>
          <w:rFonts w:cs="Arial"/>
        </w:rPr>
      </w:pPr>
      <w:r w:rsidRPr="006F4959">
        <w:rPr>
          <w:rFonts w:cs="Arial"/>
        </w:rPr>
        <w:t>Před dodáním předmětu koupě do místa plnění provede prodávající ve výrobním závodě přejímku, jejíž součástí jsou přejímací zkoušky a kontrola úplnosti vyzbrojení rozvaděče dle technické specifikace. Přejímací zkoušky budou provedeny minimálně v rozsahu kusových zkoušek pro ověření vlastností (čl. XIII. odst. 3 Smlouvy).</w:t>
      </w:r>
    </w:p>
    <w:p w14:paraId="06C4AE39" w14:textId="77777777" w:rsidR="004E549A" w:rsidRPr="006F4959" w:rsidRDefault="004E549A" w:rsidP="004E549A">
      <w:pPr>
        <w:numPr>
          <w:ilvl w:val="0"/>
          <w:numId w:val="34"/>
        </w:numPr>
        <w:spacing w:beforeLines="50" w:before="120" w:afterLines="50" w:line="276" w:lineRule="auto"/>
        <w:rPr>
          <w:rFonts w:cs="Arial"/>
        </w:rPr>
      </w:pPr>
      <w:r w:rsidRPr="006F4959">
        <w:rPr>
          <w:rFonts w:cs="Arial"/>
        </w:rPr>
        <w:t>Prodávající vyzve kupující k účasti na přejímce ve výrobním závodě alespoň 14 dnů před jejím konáním. Nedostaví-li se kupující k provedení přejímky, bude rozvaděč v požadovaném termínu dodán do místa plnění uvedeného v čl. II., jako kdyby se kupující k přejímce dostavil.</w:t>
      </w:r>
    </w:p>
    <w:p w14:paraId="425C8318" w14:textId="77777777" w:rsidR="004E549A" w:rsidRPr="006F4959" w:rsidRDefault="004E549A" w:rsidP="004E549A">
      <w:pPr>
        <w:numPr>
          <w:ilvl w:val="0"/>
          <w:numId w:val="34"/>
        </w:numPr>
        <w:spacing w:beforeLines="50" w:before="120" w:afterLines="50" w:line="276" w:lineRule="auto"/>
        <w:rPr>
          <w:rFonts w:cs="Arial"/>
        </w:rPr>
      </w:pPr>
      <w:r w:rsidRPr="006F4959">
        <w:rPr>
          <w:rFonts w:cs="Arial"/>
        </w:rPr>
        <w:t>Prodávající hradí veškeré náklady spojené s přejímkou, vyjma nákladů na přepravu zástupců kupujícího do výrobního závodu.</w:t>
      </w:r>
    </w:p>
    <w:p w14:paraId="721E0702" w14:textId="77777777" w:rsidR="004E549A" w:rsidRPr="006F4959" w:rsidRDefault="004E549A" w:rsidP="004E549A">
      <w:pPr>
        <w:numPr>
          <w:ilvl w:val="0"/>
          <w:numId w:val="34"/>
        </w:numPr>
        <w:spacing w:beforeLines="50" w:before="120" w:afterLines="50" w:line="276" w:lineRule="auto"/>
        <w:rPr>
          <w:rFonts w:cs="Arial"/>
        </w:rPr>
      </w:pPr>
      <w:r w:rsidRPr="006F4959">
        <w:rPr>
          <w:rFonts w:cs="Arial"/>
        </w:rPr>
        <w:t xml:space="preserve">O výsledku přejímky bude sepsán protokol, na jehož základě je prodávající oprávněn dodat zboží kupujícímu dle jeho dispozic do místa plnění. </w:t>
      </w:r>
    </w:p>
    <w:p w14:paraId="04FFC906" w14:textId="77777777" w:rsidR="004E549A" w:rsidRPr="006F4959" w:rsidRDefault="004E549A" w:rsidP="004E549A">
      <w:pPr>
        <w:pStyle w:val="Nadpis1"/>
        <w:rPr>
          <w:rFonts w:cs="Arial"/>
          <w:lang w:val="cs-CZ"/>
        </w:rPr>
      </w:pPr>
      <w:r w:rsidRPr="006F4959">
        <w:rPr>
          <w:rFonts w:cs="Arial"/>
        </w:rPr>
        <w:t>Přechod rizika za škody</w:t>
      </w:r>
    </w:p>
    <w:p w14:paraId="63CF90DE" w14:textId="77777777" w:rsidR="004E549A" w:rsidRPr="006F4959" w:rsidRDefault="004E549A" w:rsidP="004E549A">
      <w:pPr>
        <w:spacing w:line="276" w:lineRule="auto"/>
        <w:rPr>
          <w:rFonts w:cs="Arial"/>
        </w:rPr>
      </w:pPr>
      <w:r w:rsidRPr="006F4959">
        <w:rPr>
          <w:rFonts w:cs="Arial"/>
        </w:rPr>
        <w:t>Riziko za škody na předmětu koupě přechází z prodávajícího na kupující protokolárním předáním předmětu koupě kupujícím v místě plnění určeném dle čl. II. odst. 1 této smlouvy.</w:t>
      </w:r>
    </w:p>
    <w:p w14:paraId="2CF57C80" w14:textId="77777777" w:rsidR="004E549A" w:rsidRPr="006F4959" w:rsidRDefault="004E549A" w:rsidP="004E549A">
      <w:pPr>
        <w:pStyle w:val="Nadpis1"/>
        <w:rPr>
          <w:rFonts w:cs="Arial"/>
          <w:lang w:val="cs-CZ"/>
        </w:rPr>
      </w:pPr>
      <w:r w:rsidRPr="006F4959">
        <w:rPr>
          <w:rFonts w:cs="Arial"/>
        </w:rPr>
        <w:t>Přechod vlastnictví</w:t>
      </w:r>
    </w:p>
    <w:p w14:paraId="60B60AE5" w14:textId="77777777" w:rsidR="004E549A" w:rsidRPr="006F4959" w:rsidRDefault="004E549A" w:rsidP="004E549A">
      <w:pPr>
        <w:spacing w:line="276" w:lineRule="auto"/>
        <w:rPr>
          <w:rFonts w:cs="Arial"/>
        </w:rPr>
      </w:pPr>
      <w:r w:rsidRPr="006F4959">
        <w:rPr>
          <w:rFonts w:cs="Arial"/>
        </w:rPr>
        <w:t>Vlastnictví zboží přechází z prodávajícího na kupující protokolárním předáním předmětu koupě kupujícím v místě plnění určeném dle čl. II. odst. 1 této smlouvy.</w:t>
      </w:r>
    </w:p>
    <w:p w14:paraId="42CCEF93" w14:textId="77777777" w:rsidR="004E549A" w:rsidRPr="006F4959" w:rsidRDefault="004E549A" w:rsidP="004E549A">
      <w:pPr>
        <w:pStyle w:val="Nadpis1"/>
        <w:rPr>
          <w:rFonts w:cs="Arial"/>
          <w:lang w:val="cs-CZ"/>
        </w:rPr>
      </w:pPr>
      <w:r w:rsidRPr="006F4959">
        <w:rPr>
          <w:rFonts w:cs="Arial"/>
        </w:rPr>
        <w:t>Balení</w:t>
      </w:r>
    </w:p>
    <w:p w14:paraId="4B0FA1F5" w14:textId="77777777" w:rsidR="004E549A" w:rsidRPr="00F57C14" w:rsidRDefault="004E549A" w:rsidP="004E549A">
      <w:pPr>
        <w:numPr>
          <w:ilvl w:val="0"/>
          <w:numId w:val="29"/>
        </w:numPr>
        <w:spacing w:beforeLines="50" w:before="120" w:afterLines="50" w:line="276" w:lineRule="auto"/>
        <w:rPr>
          <w:rFonts w:cs="Arial"/>
        </w:rPr>
      </w:pPr>
      <w:r w:rsidRPr="006F4959">
        <w:rPr>
          <w:rFonts w:cs="Arial"/>
        </w:rPr>
        <w:t xml:space="preserve">Zboží musí být baleno tak, aby bylo řádně chráněno proti poškození a pro usnadnění manipulace. Náklady </w:t>
      </w:r>
      <w:r w:rsidRPr="00F57C14">
        <w:rPr>
          <w:rFonts w:cs="Arial"/>
        </w:rPr>
        <w:t>na balení nese prodávající. Prodávající se rovněž zavazuje na své náklady odebrat veškerý obalový a upevňovací materiál.</w:t>
      </w:r>
    </w:p>
    <w:p w14:paraId="31C51FC1" w14:textId="77777777" w:rsidR="004E549A" w:rsidRPr="00F57C14" w:rsidRDefault="004E549A" w:rsidP="004E549A">
      <w:pPr>
        <w:numPr>
          <w:ilvl w:val="0"/>
          <w:numId w:val="29"/>
        </w:numPr>
        <w:spacing w:beforeLines="50" w:before="120" w:afterLines="50" w:line="276" w:lineRule="auto"/>
        <w:rPr>
          <w:rFonts w:cs="Arial"/>
        </w:rPr>
      </w:pPr>
      <w:r w:rsidRPr="00F57C14">
        <w:rPr>
          <w:rFonts w:cs="Arial"/>
        </w:rPr>
        <w:t xml:space="preserve">Prodávající prohlašuje, že dodávané obaly (balení) odpovídají plně požadavkům zákona </w:t>
      </w:r>
      <w:r w:rsidRPr="00F57C14">
        <w:rPr>
          <w:rFonts w:cs="Arial"/>
        </w:rPr>
        <w:br/>
        <w:t xml:space="preserve">č. 477/2001 Sb., o obalech a o změně některých zákonů (zákon o obalech), v platném znění a jsou ekologicky nezávadné. </w:t>
      </w:r>
    </w:p>
    <w:p w14:paraId="725FEA3B" w14:textId="77777777" w:rsidR="004E549A" w:rsidRPr="006F4959" w:rsidRDefault="004E549A" w:rsidP="004E549A">
      <w:pPr>
        <w:numPr>
          <w:ilvl w:val="0"/>
          <w:numId w:val="29"/>
        </w:numPr>
        <w:spacing w:beforeLines="50" w:before="120" w:afterLines="50" w:line="276" w:lineRule="auto"/>
        <w:rPr>
          <w:rFonts w:cs="Arial"/>
        </w:rPr>
      </w:pPr>
      <w:r w:rsidRPr="006F4959">
        <w:rPr>
          <w:rFonts w:cs="Arial"/>
        </w:rPr>
        <w:t>Prodávající se zavazuje dodat předmět koupě v uceleném balení.</w:t>
      </w:r>
    </w:p>
    <w:p w14:paraId="64A9BF56" w14:textId="77777777" w:rsidR="004E549A" w:rsidRPr="006F4959" w:rsidRDefault="004E549A" w:rsidP="004E549A">
      <w:pPr>
        <w:pStyle w:val="Nadpis1"/>
        <w:rPr>
          <w:rFonts w:cs="Arial"/>
        </w:rPr>
      </w:pPr>
      <w:r w:rsidRPr="006F4959">
        <w:rPr>
          <w:rFonts w:cs="Arial"/>
        </w:rPr>
        <w:t>Práva a povinnosti sm</w:t>
      </w:r>
      <w:r w:rsidRPr="006F4959">
        <w:rPr>
          <w:rFonts w:cs="Arial"/>
          <w:b w:val="0"/>
        </w:rPr>
        <w:t>l</w:t>
      </w:r>
      <w:r w:rsidRPr="006F4959">
        <w:rPr>
          <w:rFonts w:cs="Arial"/>
        </w:rPr>
        <w:t>uvních stran</w:t>
      </w:r>
    </w:p>
    <w:p w14:paraId="5F1E2147" w14:textId="77777777" w:rsidR="004E549A" w:rsidRPr="006F4959" w:rsidRDefault="004E549A" w:rsidP="004E549A">
      <w:pPr>
        <w:numPr>
          <w:ilvl w:val="0"/>
          <w:numId w:val="19"/>
        </w:numPr>
        <w:rPr>
          <w:rFonts w:cs="Arial"/>
        </w:rPr>
      </w:pPr>
      <w:r w:rsidRPr="006F4959">
        <w:rPr>
          <w:rFonts w:cs="Arial"/>
        </w:rPr>
        <w:t>Prodávající je povinen postupovat při plnění této smlouvy s odbornou péčí a v souladu se zájmy kupujícího, které zná nebo by měl znát.</w:t>
      </w:r>
    </w:p>
    <w:p w14:paraId="21EF953C" w14:textId="77777777" w:rsidR="004E549A" w:rsidRPr="006F4959" w:rsidRDefault="004E549A" w:rsidP="004E549A">
      <w:pPr>
        <w:widowControl w:val="0"/>
        <w:numPr>
          <w:ilvl w:val="0"/>
          <w:numId w:val="19"/>
        </w:numPr>
        <w:suppressAutoHyphens/>
        <w:ind w:left="284" w:hanging="284"/>
        <w:rPr>
          <w:rFonts w:cs="Arial"/>
        </w:rPr>
      </w:pPr>
      <w:r w:rsidRPr="006F4959">
        <w:rPr>
          <w:rFonts w:cs="Arial"/>
        </w:rPr>
        <w:t>Prodávající se dále zavazuje, že poskytne kupujícímu veškerou součinnost, aby kupující jako zadavatel mohl dostát svým povinnostem dle ZZVZ.</w:t>
      </w:r>
    </w:p>
    <w:p w14:paraId="7F3CDC9C" w14:textId="5BFADDE5" w:rsidR="004E549A" w:rsidRPr="006F4959" w:rsidRDefault="004E549A" w:rsidP="004E549A">
      <w:pPr>
        <w:widowControl w:val="0"/>
        <w:numPr>
          <w:ilvl w:val="0"/>
          <w:numId w:val="19"/>
        </w:numPr>
        <w:suppressAutoHyphens/>
        <w:ind w:left="284" w:hanging="284"/>
        <w:rPr>
          <w:rFonts w:cs="Arial"/>
        </w:rPr>
      </w:pPr>
      <w:r w:rsidRPr="006F4959">
        <w:rPr>
          <w:rFonts w:cs="Arial"/>
        </w:rPr>
        <w:t xml:space="preserve">Prodávající prohlašuje, že ke dni podpisu této smlouvy má uzavřenou </w:t>
      </w:r>
      <w:r w:rsidRPr="00115BD9">
        <w:rPr>
          <w:rFonts w:cs="Arial"/>
        </w:rPr>
        <w:t xml:space="preserve">pojistnou smlouvu, jejímž předmětem je pojištění odpovědnosti dodavatele za škodu způsobenou dodavatelem jeho provozní činností třetí osobě a za škodu způsobenou vadou výrobku, a to ve výši nejméně </w:t>
      </w:r>
      <w:r w:rsidR="00115BD9" w:rsidRPr="00115BD9">
        <w:rPr>
          <w:rFonts w:cs="Arial"/>
        </w:rPr>
        <w:t>5</w:t>
      </w:r>
      <w:r w:rsidRPr="00115BD9">
        <w:rPr>
          <w:rFonts w:cs="Arial"/>
        </w:rPr>
        <w:t>0 mil. Kč se spoluúčastí prodávajícího nejvýše 150 tis. Kč. Prodávající se zavazuje, že po celou dobu trvání této smlouvy bude pojištěn ve smyslu tohoto ustanovení a že nedojde ke snížení pojistného plnění pod</w:t>
      </w:r>
      <w:r w:rsidRPr="006F4959">
        <w:rPr>
          <w:rFonts w:cs="Arial"/>
        </w:rPr>
        <w:t xml:space="preserve"> </w:t>
      </w:r>
      <w:r w:rsidRPr="006F4959">
        <w:rPr>
          <w:rFonts w:cs="Arial"/>
        </w:rPr>
        <w:lastRenderedPageBreak/>
        <w:t xml:space="preserve">částku uvedenou v předchozí větě ani ke zvýšení spoluúčasti nad limit uvedený tamtéž. </w:t>
      </w:r>
    </w:p>
    <w:p w14:paraId="5CE84741" w14:textId="77777777" w:rsidR="004E549A" w:rsidRPr="006F4959" w:rsidRDefault="004E549A" w:rsidP="004E549A">
      <w:pPr>
        <w:widowControl w:val="0"/>
        <w:numPr>
          <w:ilvl w:val="0"/>
          <w:numId w:val="19"/>
        </w:numPr>
        <w:suppressAutoHyphens/>
        <w:ind w:left="284" w:hanging="284"/>
        <w:rPr>
          <w:rFonts w:cs="Arial"/>
        </w:rPr>
      </w:pPr>
      <w:r w:rsidRPr="006F4959">
        <w:rPr>
          <w:rFonts w:cs="Arial"/>
        </w:rPr>
        <w:t xml:space="preserve">V průběhu trvání této smlouvy se prodávající zavazuje předložit platnou a účinnou pojistnou smlouvu specifikovanou v předchozím odstavci kupujícímu, bude-li k tomu ze strany kupujícího vyzván. </w:t>
      </w:r>
      <w:proofErr w:type="gramStart"/>
      <w:r w:rsidRPr="006F4959">
        <w:rPr>
          <w:rFonts w:cs="Arial"/>
        </w:rPr>
        <w:t>Nepředloží</w:t>
      </w:r>
      <w:proofErr w:type="gramEnd"/>
      <w:r w:rsidRPr="006F4959">
        <w:rPr>
          <w:rFonts w:cs="Arial"/>
        </w:rPr>
        <w:t xml:space="preserve">-li prodávající na výzvu kupujícího platnou pojistnou smlouvu specifikovanou v tomto odstavci, je kupující oprávněn odstoupit od této kupní smlouvy, a to do 20 pracovních dnů od marného uplynutí lhůty poskytnuté prodávajícímu k předložení pojistné smlouvy. </w:t>
      </w:r>
    </w:p>
    <w:p w14:paraId="560268BF" w14:textId="77777777" w:rsidR="004E549A" w:rsidRPr="006F4959" w:rsidRDefault="004E549A" w:rsidP="004E549A">
      <w:pPr>
        <w:widowControl w:val="0"/>
        <w:numPr>
          <w:ilvl w:val="0"/>
          <w:numId w:val="19"/>
        </w:numPr>
        <w:suppressAutoHyphens/>
        <w:ind w:left="284" w:hanging="284"/>
        <w:rPr>
          <w:rFonts w:cs="Arial"/>
        </w:rPr>
      </w:pPr>
      <w:r w:rsidRPr="006F4959">
        <w:rPr>
          <w:rFonts w:cs="Arial"/>
        </w:rPr>
        <w:t>Prodávající se zavazuje dodat kupujícímu zboží dle této smlouvy výhradně sám, svým jménem a na svou odpovědnost, případně poddodavateli, jimiž prokazoval kvalifikaci. Prodávající je oprávněn změnit poddodavatele, kterými prokazoval kvalifikaci v zadávacím řízení veřejné zakázky a které uvedl ve své nabídce, přičemž musí být novými poddodavateli splněny původní požadavky na takového poddodavatele. Tato změna poddodavatele může být provedena pouze s předchozím písemným souhlasem kupujícího.</w:t>
      </w:r>
    </w:p>
    <w:p w14:paraId="357942F3" w14:textId="3AF74845" w:rsidR="004E549A" w:rsidRPr="006F4959" w:rsidRDefault="004E549A" w:rsidP="004E549A">
      <w:pPr>
        <w:widowControl w:val="0"/>
        <w:numPr>
          <w:ilvl w:val="0"/>
          <w:numId w:val="19"/>
        </w:numPr>
        <w:suppressAutoHyphens/>
        <w:ind w:left="284" w:hanging="284"/>
        <w:rPr>
          <w:rFonts w:cs="Arial"/>
        </w:rPr>
      </w:pPr>
      <w:r w:rsidRPr="006F4959">
        <w:rPr>
          <w:rFonts w:cs="Arial"/>
        </w:rPr>
        <w:t xml:space="preserve">Prodávající je povinen použít k plnění veřejné zakázky pouze ty osoby, které uvedl v příloze č. </w:t>
      </w:r>
      <w:r w:rsidR="00D775CD">
        <w:rPr>
          <w:rFonts w:cs="Arial"/>
        </w:rPr>
        <w:t xml:space="preserve">9 </w:t>
      </w:r>
      <w:r w:rsidRPr="006F4959">
        <w:rPr>
          <w:rFonts w:cs="Arial"/>
        </w:rPr>
        <w:t>zadávací dokumentace, případně jejich změnu provést po předchozím písemném odsouhlasení ze strany dodavatele.</w:t>
      </w:r>
    </w:p>
    <w:p w14:paraId="080A3CC5" w14:textId="77777777" w:rsidR="004E549A" w:rsidRPr="006F4959" w:rsidRDefault="004E549A" w:rsidP="004E549A">
      <w:pPr>
        <w:widowControl w:val="0"/>
        <w:numPr>
          <w:ilvl w:val="0"/>
          <w:numId w:val="19"/>
        </w:numPr>
        <w:suppressAutoHyphens/>
        <w:ind w:left="284" w:hanging="284"/>
        <w:rPr>
          <w:rFonts w:cs="Arial"/>
        </w:rPr>
      </w:pPr>
      <w:r w:rsidRPr="006F4959">
        <w:rPr>
          <w:rFonts w:cs="Arial"/>
        </w:rPr>
        <w:t>Prodávající není oprávněn bez předchozího písemného souhlasu kupujícího postoupit tuto smlouvu ani postoupit jakákoliv práva nebo povinnosti vyplývající z této smlouvy.</w:t>
      </w:r>
    </w:p>
    <w:p w14:paraId="0BCA18E7" w14:textId="77777777" w:rsidR="004E549A" w:rsidRPr="006F4959" w:rsidRDefault="004E549A" w:rsidP="004E549A">
      <w:pPr>
        <w:widowControl w:val="0"/>
        <w:numPr>
          <w:ilvl w:val="0"/>
          <w:numId w:val="19"/>
        </w:numPr>
        <w:suppressAutoHyphens/>
        <w:ind w:left="284" w:hanging="284"/>
        <w:rPr>
          <w:rFonts w:cs="Arial"/>
        </w:rPr>
      </w:pPr>
      <w:r w:rsidRPr="006F4959">
        <w:rPr>
          <w:rFonts w:cs="Arial"/>
        </w:rPr>
        <w:t>Prodávající je povinen dodat kupujícímu již proclené zboží, pokud je dovezeno ze zahraničí.</w:t>
      </w:r>
    </w:p>
    <w:p w14:paraId="632A0665" w14:textId="77777777" w:rsidR="004E549A" w:rsidRPr="006F4959" w:rsidRDefault="004E549A" w:rsidP="004E549A">
      <w:pPr>
        <w:widowControl w:val="0"/>
        <w:numPr>
          <w:ilvl w:val="0"/>
          <w:numId w:val="19"/>
        </w:numPr>
        <w:suppressAutoHyphens/>
        <w:spacing w:beforeLines="50" w:before="120" w:afterLines="50" w:line="276" w:lineRule="auto"/>
        <w:ind w:left="284" w:hanging="284"/>
        <w:rPr>
          <w:rFonts w:cs="Arial"/>
        </w:rPr>
      </w:pPr>
      <w:r w:rsidRPr="006F4959">
        <w:rPr>
          <w:rFonts w:cs="Arial"/>
        </w:rPr>
        <w:t>Prodávající se zavazuje dodržovat takové podmínky pro dopravu a balení zboží, aby nedošlo k jeho poškození nakládáním, přepravou či skládáním.</w:t>
      </w:r>
    </w:p>
    <w:p w14:paraId="5E443E89" w14:textId="77777777" w:rsidR="004E549A" w:rsidRPr="00B010F8" w:rsidRDefault="004E549A" w:rsidP="004E549A">
      <w:pPr>
        <w:pStyle w:val="Odstavecseseznamem"/>
        <w:numPr>
          <w:ilvl w:val="0"/>
          <w:numId w:val="19"/>
        </w:numPr>
        <w:spacing w:beforeLines="50" w:before="120" w:afterLines="50" w:after="120" w:line="276" w:lineRule="auto"/>
        <w:ind w:left="284" w:hanging="284"/>
        <w:jc w:val="both"/>
        <w:rPr>
          <w:rFonts w:cs="Arial"/>
          <w:szCs w:val="20"/>
        </w:rPr>
      </w:pPr>
      <w:r w:rsidRPr="006F4959">
        <w:rPr>
          <w:rFonts w:cs="Arial"/>
          <w:szCs w:val="20"/>
        </w:rPr>
        <w:t>Prodávající je povinen opatřit, kupujícímu dodat a po celou dobu trvání této smlouvy udržovat v platnosti EU prohlášení o shodě dle zákona č. 22/1997 Sb., případně dle zákona č. 90/2016 Sb., je-li toto prohlášení pro daný typ zboží, jehož dodávka je předmětem této smlouvy, dle všeobecně závazných předpisů vyžadováno. Kopie tohoto EU prohlášení o shodě je v tom případě uvedena v </w:t>
      </w:r>
      <w:r w:rsidRPr="006F4959">
        <w:rPr>
          <w:rFonts w:cs="Arial"/>
          <w:szCs w:val="20"/>
          <w:u w:val="single"/>
        </w:rPr>
        <w:t>příloze č. 5.</w:t>
      </w:r>
    </w:p>
    <w:p w14:paraId="7B1FF28B" w14:textId="77777777" w:rsidR="004E549A" w:rsidRPr="006F4959" w:rsidRDefault="004E549A" w:rsidP="004E549A">
      <w:pPr>
        <w:pStyle w:val="Nadpis1"/>
        <w:rPr>
          <w:rFonts w:cs="Arial"/>
          <w:lang w:val="cs-CZ"/>
        </w:rPr>
      </w:pPr>
      <w:r w:rsidRPr="006F4959">
        <w:rPr>
          <w:rFonts w:cs="Arial"/>
        </w:rPr>
        <w:t xml:space="preserve">Smluvní </w:t>
      </w:r>
      <w:r w:rsidRPr="006F4959">
        <w:rPr>
          <w:rFonts w:cs="Arial"/>
          <w:lang w:val="cs-CZ"/>
        </w:rPr>
        <w:t>pokuty</w:t>
      </w:r>
    </w:p>
    <w:p w14:paraId="13A8CA77" w14:textId="77777777" w:rsidR="004E549A" w:rsidRPr="006F4959" w:rsidRDefault="004E549A" w:rsidP="004E549A">
      <w:pPr>
        <w:numPr>
          <w:ilvl w:val="0"/>
          <w:numId w:val="30"/>
        </w:numPr>
        <w:rPr>
          <w:rFonts w:cs="Arial"/>
        </w:rPr>
      </w:pPr>
      <w:r w:rsidRPr="006F4959">
        <w:rPr>
          <w:rFonts w:cs="Arial"/>
        </w:rPr>
        <w:t xml:space="preserve">Nedodá-li prodávající zboží v termínu stanoveném na základě výzvy k plnění ve spojení s čl. II odst. 4 této smlouvy, má kupující právo na smluvní pokutu ve výši 0,5 % z kupní ceny zboží, a to za každý započatý den prodlení prodávajícího s dodáním zboží, nanejvýš však celkem 100 % z kupní ceny zboží. </w:t>
      </w:r>
    </w:p>
    <w:p w14:paraId="4D6BF665" w14:textId="77777777" w:rsidR="004E549A" w:rsidRPr="006F4959" w:rsidRDefault="004E549A" w:rsidP="004E549A">
      <w:pPr>
        <w:pStyle w:val="Zkladntext"/>
        <w:widowControl w:val="0"/>
        <w:numPr>
          <w:ilvl w:val="0"/>
          <w:numId w:val="30"/>
        </w:numPr>
        <w:spacing w:before="120"/>
        <w:rPr>
          <w:rFonts w:cs="Arial"/>
        </w:rPr>
      </w:pPr>
      <w:r w:rsidRPr="006F4959">
        <w:rPr>
          <w:rFonts w:cs="Arial"/>
        </w:rPr>
        <w:t>Neodstraní-li prodávající vadu zboží ve lhůtě podle čl. IV. odst. 6 smlouvy, má kupující právo na smluvní pokutu ve výši 0,5 % z kupní ceny zboží, a to za každý započatý den prodlení.</w:t>
      </w:r>
    </w:p>
    <w:p w14:paraId="41D85F40" w14:textId="77777777" w:rsidR="004E549A" w:rsidRPr="006F4959" w:rsidRDefault="004E549A" w:rsidP="004E549A">
      <w:pPr>
        <w:pStyle w:val="Zkladntext"/>
        <w:widowControl w:val="0"/>
        <w:numPr>
          <w:ilvl w:val="0"/>
          <w:numId w:val="30"/>
        </w:numPr>
        <w:spacing w:before="120"/>
        <w:rPr>
          <w:rFonts w:cs="Arial"/>
        </w:rPr>
      </w:pPr>
      <w:r w:rsidRPr="006F4959">
        <w:rPr>
          <w:rFonts w:cs="Arial"/>
        </w:rPr>
        <w:t xml:space="preserve">Nepředloží-li prodávající na výzvu kupujícího platnou a účinnou pojistnou smlouvu dle čl. IX. odst. 3 a odst. 4. této smlouvy, má kupující právo na smluvní pokutu ve výši </w:t>
      </w:r>
      <w:proofErr w:type="gramStart"/>
      <w:r w:rsidRPr="006F4959">
        <w:rPr>
          <w:rFonts w:cs="Arial"/>
        </w:rPr>
        <w:t>5.000,-</w:t>
      </w:r>
      <w:proofErr w:type="gramEnd"/>
      <w:r w:rsidRPr="006F4959">
        <w:rPr>
          <w:rFonts w:cs="Arial"/>
        </w:rPr>
        <w:t xml:space="preserve"> Kč za každý započatý den prodlení.</w:t>
      </w:r>
    </w:p>
    <w:p w14:paraId="24CAFCEF" w14:textId="77777777" w:rsidR="004E549A" w:rsidRPr="006F4959" w:rsidRDefault="004E549A" w:rsidP="004E549A">
      <w:pPr>
        <w:numPr>
          <w:ilvl w:val="0"/>
          <w:numId w:val="30"/>
        </w:numPr>
        <w:rPr>
          <w:rFonts w:cs="Arial"/>
        </w:rPr>
      </w:pPr>
      <w:r w:rsidRPr="006F4959">
        <w:rPr>
          <w:rFonts w:cs="Arial"/>
        </w:rPr>
        <w:t xml:space="preserve">Změní-li prodávající poddodavatele, kterými prokazoval kvalifikaci, aniž by k tomuto získal předchozí písemný souhlas kupujícího, má kupující právo na smluvní pokutu ve výši </w:t>
      </w:r>
      <w:proofErr w:type="gramStart"/>
      <w:r w:rsidRPr="006F4959">
        <w:rPr>
          <w:rFonts w:cs="Arial"/>
        </w:rPr>
        <w:t>10.000,-</w:t>
      </w:r>
      <w:proofErr w:type="gramEnd"/>
      <w:r w:rsidRPr="006F4959">
        <w:rPr>
          <w:rFonts w:cs="Arial"/>
        </w:rPr>
        <w:t xml:space="preserve"> Kč za každé jednotlivé porušení smlouvy. Neprokáže-li prodávající po neodsouhlasené změně poddodavatele v dodatečně poskytnuté lhůtě splnění požadavků na nového poddodavatele v souladu s čl. IX. odst. 5, zakládá tato skutečnost podstatné porušení smlouvy ze strany prodávajícího s možností odstoupení od smlouvy kupujícím.</w:t>
      </w:r>
      <w:r w:rsidRPr="006F4959">
        <w:rPr>
          <w:rFonts w:cs="Arial"/>
          <w:color w:val="1F497D"/>
        </w:rPr>
        <w:t xml:space="preserve">      </w:t>
      </w:r>
      <w:r w:rsidRPr="006F4959">
        <w:rPr>
          <w:rFonts w:cs="Arial"/>
        </w:rPr>
        <w:t xml:space="preserve"> </w:t>
      </w:r>
    </w:p>
    <w:p w14:paraId="1A5618C5" w14:textId="77777777" w:rsidR="004E549A" w:rsidRPr="006F4959" w:rsidRDefault="004E549A" w:rsidP="004E549A">
      <w:pPr>
        <w:numPr>
          <w:ilvl w:val="0"/>
          <w:numId w:val="30"/>
        </w:numPr>
        <w:spacing w:after="0"/>
        <w:rPr>
          <w:rFonts w:cs="Arial"/>
        </w:rPr>
      </w:pPr>
      <w:r w:rsidRPr="006F4959">
        <w:rPr>
          <w:rFonts w:cs="Arial"/>
        </w:rPr>
        <w:lastRenderedPageBreak/>
        <w:t>V případě vzniku nároku na zaplacení smluvní pokuty zašle oprávněná smluvní strana druhé smluvní straně výzvu, v níž uvede způsob porušení smlouvy a výši smluvní pokuty, a to spolu s fakturou splňující náležitosti daňového dokladu podle platných právních předpisů. Smluvní pokuta je splatná do 14 dní ode dne doručení této výzvy.</w:t>
      </w:r>
      <w:r w:rsidRPr="006F4959">
        <w:rPr>
          <w:rStyle w:val="Odkaznakoment"/>
          <w:rFonts w:cs="Arial"/>
        </w:rPr>
        <w:t> </w:t>
      </w:r>
    </w:p>
    <w:p w14:paraId="7400FD07" w14:textId="77777777" w:rsidR="004E549A" w:rsidRPr="006F4959" w:rsidRDefault="004E549A" w:rsidP="004E549A">
      <w:pPr>
        <w:numPr>
          <w:ilvl w:val="0"/>
          <w:numId w:val="30"/>
        </w:numPr>
        <w:spacing w:beforeLines="50" w:before="120" w:afterLines="50" w:line="276" w:lineRule="auto"/>
        <w:rPr>
          <w:rFonts w:cs="Arial"/>
        </w:rPr>
      </w:pPr>
      <w:r w:rsidRPr="006F4959">
        <w:rPr>
          <w:rFonts w:cs="Arial"/>
        </w:rPr>
        <w:t>Výše smluvních pokut, které budou nárokovány a uhrazeny dle této smlouvy, je limitována v souhrnu maximálně do 100 % celkové kupní ceny zboží bez DPH.</w:t>
      </w:r>
    </w:p>
    <w:p w14:paraId="64F7EFF9" w14:textId="77777777" w:rsidR="004E549A" w:rsidRPr="006F4959" w:rsidRDefault="004E549A" w:rsidP="004E549A">
      <w:pPr>
        <w:numPr>
          <w:ilvl w:val="0"/>
          <w:numId w:val="30"/>
        </w:numPr>
        <w:spacing w:beforeLines="50" w:before="120" w:afterLines="50" w:line="276" w:lineRule="auto"/>
        <w:rPr>
          <w:rFonts w:cs="Arial"/>
        </w:rPr>
      </w:pPr>
      <w:r w:rsidRPr="006F4959">
        <w:rPr>
          <w:rFonts w:cs="Arial"/>
        </w:rPr>
        <w:t>Kupující je oprávněn smluvní pokutu započíst vůči prodávajícímu na jakýkoliv peněžitý závazek z této smlouvy vyplývající (zejména kupní cenu).</w:t>
      </w:r>
    </w:p>
    <w:p w14:paraId="16BE1C2B" w14:textId="77777777" w:rsidR="004E549A" w:rsidRDefault="004E549A" w:rsidP="004E549A">
      <w:pPr>
        <w:pStyle w:val="Zkladntext"/>
        <w:widowControl w:val="0"/>
        <w:numPr>
          <w:ilvl w:val="0"/>
          <w:numId w:val="30"/>
        </w:numPr>
        <w:spacing w:before="120"/>
        <w:rPr>
          <w:rFonts w:cs="Arial"/>
        </w:rPr>
      </w:pPr>
      <w:r w:rsidRPr="006F4959">
        <w:rPr>
          <w:rFonts w:cs="Arial"/>
        </w:rPr>
        <w:t>Smluvní strany sjednávají, že zaplacení smluvní pokuty dle tohoto článku či jiných ustanovení této smlouvy nemá vliv na povinnost kterékoli ze smluvních stran k náhradě škody a její výši ani vliv na nároky z odpovědnosti za vady.</w:t>
      </w:r>
    </w:p>
    <w:p w14:paraId="164B6900" w14:textId="77777777" w:rsidR="004E549A" w:rsidRPr="006F4959" w:rsidRDefault="004E549A" w:rsidP="004E549A">
      <w:pPr>
        <w:pStyle w:val="Zkladntext"/>
        <w:widowControl w:val="0"/>
        <w:numPr>
          <w:ilvl w:val="0"/>
          <w:numId w:val="30"/>
        </w:numPr>
        <w:spacing w:before="120"/>
        <w:rPr>
          <w:rFonts w:cs="Arial"/>
        </w:rPr>
      </w:pPr>
      <w:r w:rsidRPr="00C330BB">
        <w:rPr>
          <w:rFonts w:cs="Arial"/>
        </w:rPr>
        <w:t>Smluvní strany se dohodly, že prodávají</w:t>
      </w:r>
      <w:r>
        <w:rPr>
          <w:rFonts w:cs="Arial"/>
        </w:rPr>
        <w:t>cí</w:t>
      </w:r>
      <w:r w:rsidRPr="00C330BB">
        <w:rPr>
          <w:rFonts w:cs="Arial"/>
        </w:rPr>
        <w:t xml:space="preserve"> bude hradit případné smluvní pokuty, úroky z prodlení a jiné sankce i náhradu škody vyplývající z této Smlouvy pouze jednou a kupující 1 a kupující 2 jsou jako případní věřitelé z tohoto plnění oprávněni společně a nerozdílně.</w:t>
      </w:r>
    </w:p>
    <w:p w14:paraId="6607F47F" w14:textId="77777777" w:rsidR="004E549A" w:rsidRPr="006F4959" w:rsidRDefault="004E549A" w:rsidP="004E549A">
      <w:pPr>
        <w:pStyle w:val="Zkladntext"/>
        <w:widowControl w:val="0"/>
        <w:spacing w:before="120"/>
        <w:ind w:left="340"/>
        <w:rPr>
          <w:rFonts w:cs="Arial"/>
        </w:rPr>
      </w:pPr>
    </w:p>
    <w:p w14:paraId="5A3BA19F" w14:textId="77777777" w:rsidR="004E549A" w:rsidRPr="006F4959" w:rsidRDefault="004E549A" w:rsidP="004E549A">
      <w:pPr>
        <w:pStyle w:val="Nadpis1"/>
        <w:rPr>
          <w:rFonts w:cs="Arial"/>
        </w:rPr>
      </w:pPr>
      <w:r w:rsidRPr="006F4959">
        <w:rPr>
          <w:rFonts w:cs="Arial"/>
          <w:lang w:val="cs-CZ"/>
        </w:rPr>
        <w:t>Ukončení smlouvy</w:t>
      </w:r>
    </w:p>
    <w:p w14:paraId="3CB449C5" w14:textId="77777777" w:rsidR="004E549A" w:rsidRPr="006F4959" w:rsidRDefault="004E549A" w:rsidP="004E549A">
      <w:pPr>
        <w:numPr>
          <w:ilvl w:val="0"/>
          <w:numId w:val="31"/>
        </w:numPr>
        <w:spacing w:beforeLines="50" w:before="120" w:afterLines="50" w:line="276" w:lineRule="auto"/>
        <w:rPr>
          <w:rFonts w:cs="Arial"/>
        </w:rPr>
      </w:pPr>
      <w:r w:rsidRPr="006F4959">
        <w:rPr>
          <w:rFonts w:cs="Arial"/>
        </w:rPr>
        <w:t>Kupující má právo odstoupit od této smlouvy v následujících případech, a to za předpokladu, že toto své právo uplatní do 20 pracovních dnů ode dne, kdy nastane některá z níže uvedených skutečností, resp. kdy se kupující o takové skutečnosti dozví</w:t>
      </w:r>
    </w:p>
    <w:p w14:paraId="6B7EF1D1" w14:textId="77777777" w:rsidR="004E549A" w:rsidRPr="006F4959" w:rsidRDefault="004E549A" w:rsidP="004E549A">
      <w:pPr>
        <w:numPr>
          <w:ilvl w:val="1"/>
          <w:numId w:val="37"/>
        </w:numPr>
        <w:spacing w:line="276" w:lineRule="auto"/>
        <w:ind w:left="1434" w:hanging="357"/>
        <w:rPr>
          <w:rFonts w:cs="Arial"/>
        </w:rPr>
      </w:pPr>
      <w:r w:rsidRPr="006F4959">
        <w:rPr>
          <w:rFonts w:cs="Arial"/>
        </w:rPr>
        <w:t>prodávající prohlásí, že předmět této smlouvy nebo závazky z výzvy k plnění nesplní;</w:t>
      </w:r>
    </w:p>
    <w:p w14:paraId="000FC44F" w14:textId="77777777" w:rsidR="004E549A" w:rsidRPr="006F4959" w:rsidRDefault="004E549A" w:rsidP="004E549A">
      <w:pPr>
        <w:numPr>
          <w:ilvl w:val="1"/>
          <w:numId w:val="37"/>
        </w:numPr>
        <w:spacing w:line="276" w:lineRule="auto"/>
        <w:ind w:left="1434" w:hanging="357"/>
        <w:rPr>
          <w:rFonts w:cs="Arial"/>
        </w:rPr>
      </w:pPr>
      <w:r w:rsidRPr="006F4959">
        <w:rPr>
          <w:rFonts w:cs="Arial"/>
        </w:rPr>
        <w:t>prodlení prodávajícího s dodávkou zboží delší než 20 pracovních dní;</w:t>
      </w:r>
    </w:p>
    <w:p w14:paraId="77EAB508" w14:textId="77777777" w:rsidR="004E549A" w:rsidRPr="006F4959" w:rsidRDefault="004E549A" w:rsidP="004E549A">
      <w:pPr>
        <w:numPr>
          <w:ilvl w:val="1"/>
          <w:numId w:val="37"/>
        </w:numPr>
        <w:spacing w:line="276" w:lineRule="auto"/>
        <w:ind w:left="1434" w:hanging="357"/>
        <w:rPr>
          <w:rFonts w:cs="Arial"/>
        </w:rPr>
      </w:pPr>
      <w:r w:rsidRPr="006F4959">
        <w:rPr>
          <w:rFonts w:cs="Arial"/>
        </w:rPr>
        <w:t xml:space="preserve">prodlení prodávajícího s odstraněním vad zboží řádně oznámených kupujícím delší než 20 pracovních dní;  </w:t>
      </w:r>
    </w:p>
    <w:p w14:paraId="022FE5CE" w14:textId="77777777" w:rsidR="004E549A" w:rsidRPr="006F4959" w:rsidRDefault="004E549A" w:rsidP="004E549A">
      <w:pPr>
        <w:numPr>
          <w:ilvl w:val="1"/>
          <w:numId w:val="37"/>
        </w:numPr>
        <w:spacing w:line="276" w:lineRule="auto"/>
        <w:ind w:left="1434" w:hanging="357"/>
        <w:rPr>
          <w:rFonts w:cs="Arial"/>
        </w:rPr>
      </w:pPr>
      <w:r w:rsidRPr="006F4959">
        <w:rPr>
          <w:rFonts w:cs="Arial"/>
        </w:rPr>
        <w:t xml:space="preserve">prodávající </w:t>
      </w:r>
      <w:proofErr w:type="gramStart"/>
      <w:r w:rsidRPr="006F4959">
        <w:rPr>
          <w:rFonts w:cs="Arial"/>
        </w:rPr>
        <w:t>poruší</w:t>
      </w:r>
      <w:proofErr w:type="gramEnd"/>
      <w:r w:rsidRPr="006F4959">
        <w:rPr>
          <w:rFonts w:cs="Arial"/>
        </w:rPr>
        <w:t xml:space="preserve"> jakékoli své povinnosti stanovené mu touto smlouvou nebo všeobecně závaznými právními předpisy týkajícími se bezpečnosti a ochrany zdraví při práci nebo požární ochrany;</w:t>
      </w:r>
    </w:p>
    <w:p w14:paraId="028FAE56" w14:textId="77777777" w:rsidR="004E549A" w:rsidRPr="006F4959" w:rsidRDefault="004E549A" w:rsidP="004E549A">
      <w:pPr>
        <w:numPr>
          <w:ilvl w:val="1"/>
          <w:numId w:val="37"/>
        </w:numPr>
        <w:spacing w:line="276" w:lineRule="auto"/>
        <w:ind w:left="1434" w:hanging="357"/>
        <w:rPr>
          <w:rFonts w:cs="Arial"/>
        </w:rPr>
      </w:pPr>
      <w:r w:rsidRPr="006F4959">
        <w:rPr>
          <w:rFonts w:cs="Arial"/>
        </w:rPr>
        <w:t>jiné opakované či podstatné porušení smlouvy prodávajícím;</w:t>
      </w:r>
    </w:p>
    <w:p w14:paraId="5D1FC9F2" w14:textId="77777777" w:rsidR="004E549A" w:rsidRDefault="004E549A" w:rsidP="004E549A">
      <w:pPr>
        <w:pStyle w:val="Odstavecseseznamem"/>
        <w:numPr>
          <w:ilvl w:val="0"/>
          <w:numId w:val="37"/>
        </w:numPr>
        <w:ind w:left="426" w:hanging="426"/>
        <w:contextualSpacing/>
        <w:jc w:val="both"/>
        <w:rPr>
          <w:rFonts w:cs="Arial"/>
          <w:szCs w:val="20"/>
        </w:rPr>
      </w:pPr>
      <w:r w:rsidRPr="006F4959">
        <w:rPr>
          <w:rFonts w:cs="Arial"/>
          <w:szCs w:val="20"/>
        </w:rPr>
        <w:t>Kupující má právo odstoupit od této smlouvy rovněž tehdy, pokud:</w:t>
      </w:r>
    </w:p>
    <w:p w14:paraId="7F4135FF" w14:textId="77777777" w:rsidR="00BB79D2" w:rsidRDefault="00BB79D2" w:rsidP="00BB79D2">
      <w:pPr>
        <w:pStyle w:val="Odstavecseseznamem"/>
        <w:ind w:left="426"/>
        <w:contextualSpacing/>
        <w:jc w:val="both"/>
        <w:rPr>
          <w:rFonts w:cs="Arial"/>
          <w:szCs w:val="20"/>
        </w:rPr>
      </w:pPr>
    </w:p>
    <w:p w14:paraId="101835AF" w14:textId="039C4840" w:rsidR="00BB79D2" w:rsidRPr="001E7C63" w:rsidRDefault="00BB79D2" w:rsidP="001E7C63">
      <w:pPr>
        <w:numPr>
          <w:ilvl w:val="1"/>
          <w:numId w:val="37"/>
        </w:numPr>
        <w:spacing w:line="276" w:lineRule="auto"/>
        <w:ind w:left="1434" w:hanging="357"/>
        <w:rPr>
          <w:rFonts w:cs="Arial"/>
        </w:rPr>
      </w:pPr>
      <w:r w:rsidRPr="002F7C90">
        <w:rPr>
          <w:rFonts w:cs="Arial"/>
        </w:rPr>
        <w:t>vůči prodávajícímu nebo vůči členovi jeho statutárního orgánu nebo jiného orgánu</w:t>
      </w:r>
      <w:r>
        <w:rPr>
          <w:rFonts w:cs="Arial"/>
        </w:rPr>
        <w:t xml:space="preserve"> nebo </w:t>
      </w:r>
      <w:r w:rsidRPr="003F0E61">
        <w:rPr>
          <w:rFonts w:cs="Arial"/>
        </w:rPr>
        <w:t xml:space="preserve">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14" w:name="_Hlk49934365"/>
      <w:r w:rsidRPr="003F0E61">
        <w:rPr>
          <w:rFonts w:cs="Arial"/>
        </w:rPr>
        <w:t>v souvislosti s jakoukoli veřejnou zakázkou či jiným poptávkovým řízením realizovaným pro kupujícího jako zadavatele některý trestný čin podle § 216, § 256, § 257, § 331, § 332 nebo § 333 trestního zákoníku</w:t>
      </w:r>
      <w:bookmarkEnd w:id="14"/>
      <w:r w:rsidRPr="003F0E61">
        <w:rPr>
          <w:rFonts w:cs="Arial"/>
        </w:rPr>
        <w:t>. Kupující si vyhrazuje možnost samostatně posoudit jednání, pro které bylo trestní řízení zahájeno s přihlédnutím k jeho konkrétním skutkovým okolnostem a rovněž</w:t>
      </w:r>
      <w:r>
        <w:rPr>
          <w:rFonts w:cs="Arial"/>
        </w:rPr>
        <w:t xml:space="preserve"> </w:t>
      </w:r>
      <w:r w:rsidRPr="003F0E61">
        <w:rPr>
          <w:rFonts w:cs="Arial"/>
        </w:rPr>
        <w:t xml:space="preserve">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w:t>
      </w:r>
      <w:r w:rsidRPr="003F0E61">
        <w:rPr>
          <w:rFonts w:cs="Arial"/>
        </w:rPr>
        <w:lastRenderedPageBreak/>
        <w:t>prodávajícího, přičemž i jednání, které nenaplňuje všechny znaky trestného činu, může naplňovat znaky závažného profesního pochybení a naopak nebo pokud;</w:t>
      </w:r>
    </w:p>
    <w:p w14:paraId="27933C4D" w14:textId="6E9A4D6F" w:rsidR="004E549A" w:rsidRPr="001E7C63" w:rsidRDefault="00BB79D2" w:rsidP="001E7C63">
      <w:pPr>
        <w:numPr>
          <w:ilvl w:val="1"/>
          <w:numId w:val="37"/>
        </w:numPr>
        <w:spacing w:line="276" w:lineRule="auto"/>
        <w:ind w:left="1434" w:hanging="357"/>
        <w:rPr>
          <w:rFonts w:cs="Arial"/>
        </w:rPr>
      </w:pPr>
      <w:r w:rsidRPr="00D71308">
        <w:rPr>
          <w:rFonts w:cs="Arial"/>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w:t>
      </w:r>
      <w:r>
        <w:rPr>
          <w:rFonts w:cs="Arial"/>
        </w:rPr>
        <w:br/>
      </w:r>
      <w:r w:rsidRPr="00D71308">
        <w:rPr>
          <w:rFonts w:cs="Arial"/>
        </w:rPr>
        <w:t>a otevřené soutěže.</w:t>
      </w:r>
    </w:p>
    <w:p w14:paraId="280B8DA6" w14:textId="1901CE07" w:rsidR="004E549A" w:rsidRPr="00BB79D2" w:rsidRDefault="004E549A" w:rsidP="00BB79D2">
      <w:pPr>
        <w:pStyle w:val="Odstavecseseznamem"/>
        <w:numPr>
          <w:ilvl w:val="0"/>
          <w:numId w:val="37"/>
        </w:numPr>
        <w:spacing w:beforeLines="50" w:before="120" w:afterLines="50" w:after="120" w:line="276" w:lineRule="auto"/>
        <w:rPr>
          <w:rFonts w:cs="Arial"/>
        </w:rPr>
      </w:pPr>
      <w:r w:rsidRPr="00BB79D2">
        <w:rPr>
          <w:rFonts w:cs="Arial"/>
        </w:rPr>
        <w:t>Prodávající má právo odstoupit od této smlouvy v případě prodlení kupujícího s úhradou kterékoliv z faktur delšího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E45D997" w14:textId="77777777" w:rsidR="004E549A" w:rsidRPr="006F4959" w:rsidRDefault="004E549A" w:rsidP="00BB79D2">
      <w:pPr>
        <w:numPr>
          <w:ilvl w:val="0"/>
          <w:numId w:val="37"/>
        </w:numPr>
        <w:rPr>
          <w:rFonts w:cs="Arial"/>
        </w:rPr>
      </w:pPr>
      <w:r w:rsidRPr="006F4959">
        <w:rPr>
          <w:rFonts w:cs="Arial"/>
        </w:rPr>
        <w:t>Dále jsou smluvní strany oprávněny odstoupit od této smlouvy v případě rozhodnutí o úpadku nebo zamítnutí insolvenčního návrhu pro nedostatek majetku druhé smluvní strany.</w:t>
      </w:r>
    </w:p>
    <w:p w14:paraId="38B97037" w14:textId="77777777" w:rsidR="004E549A" w:rsidRPr="006F4959" w:rsidRDefault="004E549A" w:rsidP="00BB79D2">
      <w:pPr>
        <w:numPr>
          <w:ilvl w:val="0"/>
          <w:numId w:val="37"/>
        </w:numPr>
        <w:rPr>
          <w:rFonts w:cs="Arial"/>
        </w:rPr>
      </w:pPr>
      <w:r w:rsidRPr="006F4959">
        <w:rPr>
          <w:rFonts w:cs="Arial"/>
        </w:rPr>
        <w:t xml:space="preserve">Odstoupení od smlouvy musí oprávněná smluvní strana spolu s důvodem odstoupení písemně oznámit povinné smluvní straně bez zbytečného odkladu poté, co se o důvodu dozvěděla, nejpozději do 20 pracovních dnů. </w:t>
      </w:r>
    </w:p>
    <w:p w14:paraId="3D12B935" w14:textId="77777777" w:rsidR="004E549A" w:rsidRDefault="004E549A" w:rsidP="00BB79D2">
      <w:pPr>
        <w:numPr>
          <w:ilvl w:val="0"/>
          <w:numId w:val="37"/>
        </w:numPr>
        <w:rPr>
          <w:rFonts w:cs="Arial"/>
        </w:rPr>
      </w:pPr>
      <w:r w:rsidRPr="006F4959">
        <w:rPr>
          <w:rFonts w:cs="Arial"/>
        </w:rPr>
        <w:t>Dojde-li v průběhu trvání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tuto smlouvu vypovědět. Výpovědní doba v případě výpovědi podle tohoto odstavce činí 3 měsíce a počne běžet dnem doručení výpovědi prodávajícímu.</w:t>
      </w:r>
    </w:p>
    <w:p w14:paraId="12580E2F" w14:textId="77777777" w:rsidR="004E549A" w:rsidRPr="00866A97" w:rsidRDefault="004E549A" w:rsidP="00BB79D2">
      <w:pPr>
        <w:numPr>
          <w:ilvl w:val="0"/>
          <w:numId w:val="37"/>
        </w:numPr>
        <w:rPr>
          <w:rFonts w:cs="Arial"/>
        </w:rPr>
      </w:pPr>
      <w:r w:rsidRPr="007D4D9E">
        <w:rPr>
          <w:rFonts w:cs="Arial"/>
        </w:rPr>
        <w:t xml:space="preserve">Smluvní strany se dohodly, že v případě odstoupení </w:t>
      </w:r>
      <w:r>
        <w:rPr>
          <w:rFonts w:cs="Arial"/>
        </w:rPr>
        <w:t>od s</w:t>
      </w:r>
      <w:r w:rsidRPr="007D4D9E">
        <w:rPr>
          <w:rFonts w:cs="Arial"/>
        </w:rPr>
        <w:t>mlouvy jednou ze smluvních stran</w:t>
      </w:r>
      <w:r>
        <w:rPr>
          <w:rFonts w:cs="Arial"/>
        </w:rPr>
        <w:t xml:space="preserve"> nemá žádná zbylá smluvní strana zájem na pokračování plnění smlouvy a smlouva tak</w:t>
      </w:r>
      <w:r w:rsidRPr="007D4D9E">
        <w:rPr>
          <w:rFonts w:cs="Arial"/>
        </w:rPr>
        <w:t xml:space="preserve"> zaniká jako celek.</w:t>
      </w:r>
    </w:p>
    <w:p w14:paraId="3A9C1B2A" w14:textId="77777777" w:rsidR="004E549A" w:rsidRPr="006F4959" w:rsidRDefault="004E549A" w:rsidP="004E549A">
      <w:pPr>
        <w:pStyle w:val="Nadpis1"/>
        <w:rPr>
          <w:rFonts w:cs="Arial"/>
          <w:lang w:val="cs-CZ"/>
        </w:rPr>
      </w:pPr>
      <w:r w:rsidRPr="006F4959">
        <w:rPr>
          <w:rFonts w:cs="Arial"/>
          <w:lang w:val="cs-CZ"/>
        </w:rPr>
        <w:t>Náhrada újmy, v</w:t>
      </w:r>
      <w:proofErr w:type="spellStart"/>
      <w:r w:rsidRPr="006F4959">
        <w:rPr>
          <w:rFonts w:cs="Arial"/>
        </w:rPr>
        <w:t>yšší</w:t>
      </w:r>
      <w:proofErr w:type="spellEnd"/>
      <w:r w:rsidRPr="006F4959">
        <w:rPr>
          <w:rFonts w:cs="Arial"/>
        </w:rPr>
        <w:t xml:space="preserve"> moc</w:t>
      </w:r>
    </w:p>
    <w:p w14:paraId="11CAE231" w14:textId="77777777" w:rsidR="004E549A" w:rsidRPr="006F4959" w:rsidRDefault="004E549A" w:rsidP="004E549A">
      <w:pPr>
        <w:numPr>
          <w:ilvl w:val="0"/>
          <w:numId w:val="32"/>
        </w:numPr>
        <w:rPr>
          <w:rFonts w:cs="Arial"/>
        </w:rPr>
      </w:pPr>
      <w:r w:rsidRPr="006F4959">
        <w:rPr>
          <w:rFonts w:cs="Arial"/>
        </w:rPr>
        <w:t xml:space="preserve">Náhrada újmy se řídí § 2894 a násl. občanského zákoníku. Smluvní strany tímto výslovně sjednávají povinnost náhrady nemajetkové újmy (např. poškození dobrého jména). </w:t>
      </w:r>
    </w:p>
    <w:p w14:paraId="2F5433AA" w14:textId="77777777" w:rsidR="004E549A" w:rsidRPr="006F4959" w:rsidRDefault="004E549A" w:rsidP="004E549A">
      <w:pPr>
        <w:numPr>
          <w:ilvl w:val="0"/>
          <w:numId w:val="32"/>
        </w:numPr>
        <w:rPr>
          <w:rFonts w:cs="Arial"/>
          <w:b/>
        </w:rPr>
      </w:pPr>
      <w:r w:rsidRPr="006F4959">
        <w:rPr>
          <w:rFonts w:cs="Arial"/>
        </w:rPr>
        <w:t>Smluvní strany se zavazují přijmout všechna jim dostupná opatření k tomu, aby se předešlo vzniku újmy a aby případně vzniklá újma byla co nejmenšího rozsahu.</w:t>
      </w:r>
    </w:p>
    <w:p w14:paraId="4C4ECDA2" w14:textId="77777777" w:rsidR="004E549A" w:rsidRPr="006F4959" w:rsidRDefault="004E549A" w:rsidP="004E549A">
      <w:pPr>
        <w:numPr>
          <w:ilvl w:val="0"/>
          <w:numId w:val="32"/>
        </w:numPr>
        <w:rPr>
          <w:rFonts w:cs="Arial"/>
          <w:b/>
        </w:rPr>
      </w:pPr>
      <w:r w:rsidRPr="006F4959">
        <w:rPr>
          <w:rFonts w:cs="Arial"/>
        </w:rPr>
        <w:t xml:space="preserve">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tato smluvní strana povinna oznámit písemně druhé smluvní straně povahu překážky, která jí brání nebo bude bránit v plnění jejích povinností dle této smlouvy,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w:t>
      </w:r>
      <w:r w:rsidRPr="006F4959">
        <w:rPr>
          <w:rFonts w:cs="Arial"/>
        </w:rPr>
        <w:lastRenderedPageBreak/>
        <w:t>příslušné smluvní strany za porušení její povinnosti. Stejným způsobem pak musí být druhá strana obeznámena o ukončení okolností bránících splnění povinností vyplývajících z této smlouvy.</w:t>
      </w:r>
    </w:p>
    <w:p w14:paraId="0633A7A2" w14:textId="77777777" w:rsidR="004E549A" w:rsidRPr="006F4959" w:rsidRDefault="004E549A" w:rsidP="004E549A">
      <w:pPr>
        <w:numPr>
          <w:ilvl w:val="0"/>
          <w:numId w:val="32"/>
        </w:numPr>
        <w:rPr>
          <w:rFonts w:cs="Arial"/>
          <w:b/>
        </w:rPr>
      </w:pPr>
      <w:r w:rsidRPr="006F4959">
        <w:rPr>
          <w:rFonts w:cs="Arial"/>
        </w:rPr>
        <w:t>V případě, že orgány celní správy shledají v </w:t>
      </w:r>
      <w:proofErr w:type="spellStart"/>
      <w:r w:rsidRPr="006F4959">
        <w:rPr>
          <w:rFonts w:cs="Arial"/>
        </w:rPr>
        <w:t>Intrastatu</w:t>
      </w:r>
      <w:proofErr w:type="spellEnd"/>
      <w:r w:rsidRPr="006F4959">
        <w:rPr>
          <w:rFonts w:cs="Arial"/>
        </w:rPr>
        <w:t xml:space="preserve"> nesrovnalosti v údajích vykázaných prodávajícím s údaji vykázanými kupujícím, odpovídá prodávající kupujícímu za újmu, která může kupujícímu vzniknout (např. penalizace kupujícího).</w:t>
      </w:r>
    </w:p>
    <w:p w14:paraId="06B294EC" w14:textId="77777777" w:rsidR="004E549A" w:rsidRPr="006F4959" w:rsidRDefault="004E549A" w:rsidP="004E549A">
      <w:pPr>
        <w:numPr>
          <w:ilvl w:val="0"/>
          <w:numId w:val="32"/>
        </w:numPr>
        <w:rPr>
          <w:rFonts w:cs="Arial"/>
          <w:b/>
        </w:rPr>
      </w:pPr>
      <w:r w:rsidRPr="006F4959">
        <w:rPr>
          <w:rFonts w:cs="Arial"/>
        </w:rPr>
        <w:t>Neoznámí-li smluvní strana druhé smluvní straně včas skutečnosti, které jí dle této smlouvy má sdělovat, nahradí jí veškerou újmu, která druhé smluvní straně takovým opomenutím vznikne.</w:t>
      </w:r>
    </w:p>
    <w:p w14:paraId="0C07D583" w14:textId="77777777" w:rsidR="004E549A" w:rsidRPr="006F4959" w:rsidRDefault="004E549A" w:rsidP="004E549A">
      <w:pPr>
        <w:numPr>
          <w:ilvl w:val="0"/>
          <w:numId w:val="32"/>
        </w:numPr>
        <w:rPr>
          <w:rFonts w:cs="Arial"/>
          <w:b/>
        </w:rPr>
      </w:pPr>
      <w:r w:rsidRPr="006F4959">
        <w:rPr>
          <w:rFonts w:cs="Arial"/>
        </w:rPr>
        <w:t>Kupující neodpovídá za škodu, která byla způsobena vadnou dodávkou prodávajícího (z důvodu např. vadného balení), za takovou škodu odpovídá prodávající.</w:t>
      </w:r>
    </w:p>
    <w:p w14:paraId="2396C9C6" w14:textId="77777777" w:rsidR="004E549A" w:rsidRPr="006F4959" w:rsidRDefault="004E549A" w:rsidP="004E549A">
      <w:pPr>
        <w:numPr>
          <w:ilvl w:val="0"/>
          <w:numId w:val="32"/>
        </w:numPr>
        <w:spacing w:beforeLines="50" w:before="120" w:afterLines="50" w:line="276" w:lineRule="auto"/>
        <w:rPr>
          <w:rFonts w:cs="Arial"/>
        </w:rPr>
      </w:pPr>
      <w:r w:rsidRPr="006F4959">
        <w:rPr>
          <w:rFonts w:cs="Arial"/>
        </w:rPr>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které vyplývají z této smlouvy, lze v souhrnu předvídat ve výši </w:t>
      </w:r>
      <w:proofErr w:type="gramStart"/>
      <w:r w:rsidRPr="006F4959">
        <w:rPr>
          <w:rFonts w:cs="Arial"/>
        </w:rPr>
        <w:t>100%</w:t>
      </w:r>
      <w:proofErr w:type="gramEnd"/>
      <w:r w:rsidRPr="006F4959">
        <w:rPr>
          <w:rFonts w:cs="Arial"/>
        </w:rPr>
        <w:t xml:space="preserve"> z celkové kupní ceny bez DPH.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 Dále se nenahrazují škody vzniklé výpadkem provozu, nedosažením či ztrátou produkce, ztrátou obchodního případu anebo ztrátou dat. </w:t>
      </w:r>
    </w:p>
    <w:p w14:paraId="6AC779D5" w14:textId="77777777" w:rsidR="004E549A" w:rsidRPr="006F4959" w:rsidRDefault="004E549A" w:rsidP="004E549A">
      <w:pPr>
        <w:pStyle w:val="Nadpis1"/>
        <w:rPr>
          <w:rFonts w:cs="Arial"/>
          <w:lang w:val="cs-CZ"/>
        </w:rPr>
      </w:pPr>
      <w:r w:rsidRPr="006F4959">
        <w:rPr>
          <w:rFonts w:cs="Arial"/>
        </w:rPr>
        <w:t>Ostatní ujednání</w:t>
      </w:r>
    </w:p>
    <w:p w14:paraId="4C465CA9" w14:textId="67C0DA44" w:rsidR="00C8060F" w:rsidRPr="00E717BE" w:rsidRDefault="00C8060F" w:rsidP="00E717BE">
      <w:pPr>
        <w:spacing w:line="276" w:lineRule="auto"/>
        <w:rPr>
          <w:rFonts w:eastAsia="Arial" w:cs="Arial"/>
          <w:color w:val="000000" w:themeColor="text1"/>
          <w:sz w:val="22"/>
          <w:szCs w:val="22"/>
        </w:rPr>
      </w:pPr>
      <w:r w:rsidRPr="006F4959">
        <w:rPr>
          <w:rFonts w:cs="Arial"/>
          <w:lang w:eastAsia="x-none"/>
        </w:rPr>
        <w:t>Prodávající se zavazuje předat zadavateli potřebné podklady pro zpracování projektové dokumentace (zejména jednopólové schéma,</w:t>
      </w:r>
      <w:r w:rsidR="00A74B50">
        <w:rPr>
          <w:rFonts w:cs="Arial"/>
          <w:lang w:eastAsia="x-none"/>
        </w:rPr>
        <w:t xml:space="preserve"> </w:t>
      </w:r>
      <w:r w:rsidR="00A74B50" w:rsidRPr="00E65EE9">
        <w:rPr>
          <w:rFonts w:cs="Arial"/>
          <w:lang w:eastAsia="x-none"/>
        </w:rPr>
        <w:t>sché</w:t>
      </w:r>
      <w:r w:rsidR="00A74B50" w:rsidRPr="00631DF7">
        <w:rPr>
          <w:rFonts w:cs="Arial"/>
          <w:lang w:eastAsia="x-none"/>
        </w:rPr>
        <w:t>ma plynotěsného rozdělení</w:t>
      </w:r>
      <w:r w:rsidR="00E65EE9">
        <w:rPr>
          <w:rFonts w:cs="Arial"/>
          <w:lang w:eastAsia="x-none"/>
        </w:rPr>
        <w:t xml:space="preserve"> oddílů SF6</w:t>
      </w:r>
      <w:r w:rsidR="00A74B50" w:rsidRPr="00631DF7">
        <w:rPr>
          <w:rFonts w:cs="Arial"/>
          <w:lang w:eastAsia="x-none"/>
        </w:rPr>
        <w:t xml:space="preserve"> GIS</w:t>
      </w:r>
      <w:r w:rsidR="00E717BE">
        <w:rPr>
          <w:rFonts w:cs="Arial"/>
          <w:lang w:eastAsia="x-none"/>
        </w:rPr>
        <w:t xml:space="preserve"> a </w:t>
      </w:r>
      <w:r w:rsidR="00E717BE" w:rsidRPr="00E717BE">
        <w:rPr>
          <w:rFonts w:cs="Arial"/>
          <w:lang w:eastAsia="x-none"/>
        </w:rPr>
        <w:t>zobrazení provozních stavů v podobě provozní matice,</w:t>
      </w:r>
      <w:r w:rsidRPr="006F4959">
        <w:rPr>
          <w:rFonts w:cs="Arial"/>
          <w:lang w:eastAsia="x-none"/>
        </w:rPr>
        <w:t xml:space="preserve"> základní dispoziční výkresy</w:t>
      </w:r>
      <w:r>
        <w:rPr>
          <w:rFonts w:cs="Arial"/>
          <w:lang w:eastAsia="x-none"/>
        </w:rPr>
        <w:t xml:space="preserve">, řezy </w:t>
      </w:r>
      <w:r w:rsidRPr="006F4959">
        <w:rPr>
          <w:rFonts w:cs="Arial"/>
          <w:lang w:eastAsia="x-none"/>
        </w:rPr>
        <w:t>s rozměry rozvaděče,</w:t>
      </w:r>
      <w:r>
        <w:rPr>
          <w:rFonts w:cs="Arial"/>
          <w:lang w:eastAsia="x-none"/>
        </w:rPr>
        <w:t xml:space="preserve"> výkres </w:t>
      </w:r>
      <w:r w:rsidRPr="003A3CC8">
        <w:rPr>
          <w:rFonts w:cs="Arial"/>
          <w:lang w:eastAsia="x-none"/>
        </w:rPr>
        <w:t>přechodového dílu napojení polí,</w:t>
      </w:r>
      <w:r>
        <w:rPr>
          <w:rFonts w:cs="Arial"/>
          <w:lang w:eastAsia="x-none"/>
        </w:rPr>
        <w:t xml:space="preserve"> r</w:t>
      </w:r>
      <w:r w:rsidRPr="003A3CC8">
        <w:rPr>
          <w:rFonts w:cs="Arial"/>
          <w:lang w:eastAsia="x-none"/>
        </w:rPr>
        <w:t>ozměrový výkres kabelového rozhraní,</w:t>
      </w:r>
      <w:r>
        <w:rPr>
          <w:rFonts w:cs="Arial"/>
          <w:lang w:eastAsia="x-none"/>
        </w:rPr>
        <w:t xml:space="preserve"> </w:t>
      </w:r>
      <w:r w:rsidRPr="003A3CC8">
        <w:rPr>
          <w:rFonts w:cs="Arial"/>
          <w:lang w:eastAsia="x-none"/>
        </w:rPr>
        <w:t>požadavky na kotevní rám, požadavky pole na uzemnění</w:t>
      </w:r>
      <w:r w:rsidRPr="006F4959">
        <w:rPr>
          <w:rFonts w:cs="Arial"/>
          <w:lang w:eastAsia="x-none"/>
        </w:rPr>
        <w:t xml:space="preserve"> případně další výkresy nutné pro provoz, montáž nebo údržbu, podklady pro statiku, požadavky na stavební připravenost pro zapouzdřen</w:t>
      </w:r>
      <w:r>
        <w:rPr>
          <w:rFonts w:cs="Arial"/>
          <w:lang w:eastAsia="x-none"/>
        </w:rPr>
        <w:t>ých</w:t>
      </w:r>
      <w:r w:rsidRPr="000C7863">
        <w:rPr>
          <w:rFonts w:cs="Arial"/>
          <w:lang w:eastAsia="x-none"/>
        </w:rPr>
        <w:t xml:space="preserve"> vodič</w:t>
      </w:r>
      <w:r>
        <w:rPr>
          <w:rFonts w:cs="Arial"/>
          <w:lang w:eastAsia="x-none"/>
        </w:rPr>
        <w:t>ů</w:t>
      </w:r>
      <w:r w:rsidRPr="000C7863">
        <w:rPr>
          <w:rFonts w:cs="Arial"/>
          <w:lang w:eastAsia="x-none"/>
        </w:rPr>
        <w:t>, požadavky na opatření proti přetlaku při zkratu, liniová a zapojovací schémata ovládacích obvodů</w:t>
      </w:r>
      <w:r>
        <w:rPr>
          <w:rFonts w:cs="Arial"/>
          <w:lang w:eastAsia="x-none"/>
        </w:rPr>
        <w:t>, s</w:t>
      </w:r>
      <w:r w:rsidRPr="003A3CC8">
        <w:rPr>
          <w:rFonts w:cs="Arial"/>
          <w:lang w:eastAsia="x-none"/>
        </w:rPr>
        <w:t>tatické a dynamické zatěžovací údaje</w:t>
      </w:r>
      <w:r>
        <w:rPr>
          <w:rFonts w:cs="Arial"/>
          <w:lang w:eastAsia="x-none"/>
        </w:rPr>
        <w:t xml:space="preserve"> poptávaných polí</w:t>
      </w:r>
      <w:r w:rsidRPr="000C7863">
        <w:rPr>
          <w:rFonts w:cs="Arial"/>
          <w:lang w:eastAsia="x-none"/>
        </w:rPr>
        <w:t xml:space="preserve">) v termínu </w:t>
      </w:r>
      <w:r w:rsidRPr="000C7863">
        <w:rPr>
          <w:rFonts w:cs="Arial"/>
          <w:b/>
          <w:lang w:eastAsia="x-none"/>
        </w:rPr>
        <w:t>do jednoho měsíce</w:t>
      </w:r>
      <w:r w:rsidRPr="000C7863">
        <w:rPr>
          <w:rFonts w:cs="Arial"/>
          <w:lang w:eastAsia="x-none"/>
        </w:rPr>
        <w:t xml:space="preserve"> od nabytí účinnosti kupní smlouvy, a to ve formátu specifikovaném kupujícím. Prodávající se rovněž zavazuje dodat kupujícímu ve lhůtě stanovené dle předchozí věty dokumentaci k systému detekce úniku plynu SF6 a postupy při pravidelných revizích atd. V případě prodlení prodávajícího se splněním výše uvedených povinností je kupující oprávněn požadovat smluvní pokutu ve výši 0,3 % kupní ceny předmětu koupě za každý započatý den prodlení.  Maximálně však do 5 % kupní ceny.</w:t>
      </w:r>
    </w:p>
    <w:p w14:paraId="425DAF0A" w14:textId="77777777" w:rsidR="00C8060F" w:rsidRPr="00D33178" w:rsidRDefault="00C8060F" w:rsidP="00C8060F">
      <w:pPr>
        <w:pStyle w:val="Odstavecseseznamem"/>
        <w:numPr>
          <w:ilvl w:val="0"/>
          <w:numId w:val="33"/>
        </w:numPr>
        <w:tabs>
          <w:tab w:val="left" w:pos="1843"/>
        </w:tabs>
        <w:jc w:val="both"/>
        <w:rPr>
          <w:rFonts w:cs="Arial"/>
          <w:b/>
          <w:szCs w:val="20"/>
        </w:rPr>
      </w:pPr>
      <w:r w:rsidRPr="00D33178">
        <w:rPr>
          <w:rFonts w:cs="Arial"/>
          <w:szCs w:val="20"/>
        </w:rPr>
        <w:t>Prodávající se zavazuje předložit s dodávkou předmětu koupě následující dokumenty:</w:t>
      </w:r>
    </w:p>
    <w:p w14:paraId="1F10DED6" w14:textId="77777777" w:rsidR="00C8060F" w:rsidRPr="00D33178" w:rsidRDefault="00C8060F" w:rsidP="00C8060F">
      <w:pPr>
        <w:pStyle w:val="Odstavecseseznamem"/>
        <w:numPr>
          <w:ilvl w:val="1"/>
          <w:numId w:val="33"/>
        </w:numPr>
        <w:jc w:val="both"/>
        <w:rPr>
          <w:rFonts w:cs="Arial"/>
          <w:b/>
          <w:szCs w:val="20"/>
        </w:rPr>
      </w:pPr>
      <w:r w:rsidRPr="00D33178">
        <w:rPr>
          <w:rFonts w:cs="Arial"/>
          <w:szCs w:val="20"/>
        </w:rPr>
        <w:t>přehled použitých materiálů, přičemž u každého použitého materiálu je dodavatel povinen uvést, zda tento materiál je či není klasifikován podle Nařízení Evropského parlamentu a Rady (ES) č. 1272/2008 o klasifikaci, označování a balení látek a směsí (dále jen „nařízení CLP“) a pokud je použitý materiál klasifikován podle CLP uvést příslušnou klasifikaci či označení,</w:t>
      </w:r>
    </w:p>
    <w:p w14:paraId="6541872A" w14:textId="77777777" w:rsidR="00C8060F" w:rsidRPr="00D33178" w:rsidRDefault="00C8060F" w:rsidP="00C8060F">
      <w:pPr>
        <w:pStyle w:val="Odstavecseseznamem"/>
        <w:numPr>
          <w:ilvl w:val="1"/>
          <w:numId w:val="33"/>
        </w:numPr>
        <w:jc w:val="both"/>
        <w:rPr>
          <w:rFonts w:cs="Arial"/>
          <w:szCs w:val="20"/>
        </w:rPr>
      </w:pPr>
      <w:r w:rsidRPr="00D33178">
        <w:rPr>
          <w:rFonts w:cs="Arial"/>
          <w:szCs w:val="20"/>
        </w:rPr>
        <w:t>bezpečnostní listy pro materiály klasifikované podle nařízení CLP dle písm. a) tohoto odstavce,</w:t>
      </w:r>
    </w:p>
    <w:p w14:paraId="1DEB44C8" w14:textId="77777777" w:rsidR="00C8060F" w:rsidRDefault="00C8060F" w:rsidP="00C8060F">
      <w:pPr>
        <w:pStyle w:val="Odstavecseseznamem"/>
        <w:numPr>
          <w:ilvl w:val="1"/>
          <w:numId w:val="33"/>
        </w:numPr>
        <w:jc w:val="both"/>
        <w:rPr>
          <w:rFonts w:cs="Arial"/>
          <w:szCs w:val="20"/>
        </w:rPr>
      </w:pPr>
      <w:r w:rsidRPr="00D33178">
        <w:rPr>
          <w:rFonts w:cs="Arial"/>
          <w:szCs w:val="20"/>
        </w:rPr>
        <w:t>dokument dokladující u každého použitého materiálu i výrobku jako celku jeho zařazení podle Katalogu odpadů dle zákona č.185/2001 Sb., o odpadech, ve znění pozdějších předpisů.</w:t>
      </w:r>
    </w:p>
    <w:p w14:paraId="65BA5D0F" w14:textId="77777777" w:rsidR="00C8060F" w:rsidRPr="00C8060F" w:rsidRDefault="00C8060F" w:rsidP="00C8060F">
      <w:pPr>
        <w:rPr>
          <w:rFonts w:cs="Arial"/>
        </w:rPr>
      </w:pPr>
      <w:r w:rsidRPr="00C8060F">
        <w:rPr>
          <w:rFonts w:cs="Arial"/>
        </w:rPr>
        <w:t>Manuál/ návod k použití (na titulní straně bude uvedeno přesné typové označení, výrobní číslo, země původu) obsahující minimálně:</w:t>
      </w:r>
    </w:p>
    <w:p w14:paraId="3990EF54" w14:textId="77777777" w:rsidR="00C8060F" w:rsidRPr="00C8060F" w:rsidRDefault="00C8060F" w:rsidP="00C8060F">
      <w:pPr>
        <w:pStyle w:val="Odstavecseseznamem"/>
        <w:numPr>
          <w:ilvl w:val="1"/>
          <w:numId w:val="33"/>
        </w:numPr>
        <w:jc w:val="both"/>
        <w:rPr>
          <w:rFonts w:cs="Arial"/>
          <w:szCs w:val="20"/>
        </w:rPr>
      </w:pPr>
      <w:r w:rsidRPr="00C8060F">
        <w:rPr>
          <w:rFonts w:cs="Arial"/>
          <w:szCs w:val="20"/>
        </w:rPr>
        <w:lastRenderedPageBreak/>
        <w:t>požadavky na přepravu</w:t>
      </w:r>
    </w:p>
    <w:p w14:paraId="083A2C0E" w14:textId="77777777" w:rsidR="00C8060F" w:rsidRPr="00C8060F" w:rsidRDefault="00C8060F" w:rsidP="00C8060F">
      <w:pPr>
        <w:pStyle w:val="Odstavecseseznamem"/>
        <w:numPr>
          <w:ilvl w:val="1"/>
          <w:numId w:val="33"/>
        </w:numPr>
        <w:jc w:val="both"/>
        <w:rPr>
          <w:rFonts w:cs="Arial"/>
          <w:szCs w:val="20"/>
        </w:rPr>
      </w:pPr>
      <w:r w:rsidRPr="00C8060F">
        <w:rPr>
          <w:rFonts w:cs="Arial"/>
          <w:szCs w:val="20"/>
        </w:rPr>
        <w:t>pokyny pro instalaci a zprovoznění vč. nastavovacích a zkušebních hodnot včetně</w:t>
      </w:r>
    </w:p>
    <w:p w14:paraId="3AB8D3F4" w14:textId="77777777" w:rsidR="00C8060F" w:rsidRPr="00C8060F" w:rsidRDefault="00C8060F" w:rsidP="00C8060F">
      <w:pPr>
        <w:pStyle w:val="Odstavecseseznamem"/>
        <w:ind w:left="1440"/>
        <w:jc w:val="both"/>
        <w:rPr>
          <w:rFonts w:cs="Arial"/>
          <w:szCs w:val="20"/>
        </w:rPr>
      </w:pPr>
      <w:r w:rsidRPr="00C8060F">
        <w:rPr>
          <w:rFonts w:cs="Arial"/>
          <w:szCs w:val="20"/>
        </w:rPr>
        <w:t>tolerancí</w:t>
      </w:r>
    </w:p>
    <w:p w14:paraId="5FA7FA53" w14:textId="77777777" w:rsidR="00C8060F" w:rsidRPr="00C8060F" w:rsidRDefault="00C8060F" w:rsidP="00C8060F">
      <w:pPr>
        <w:pStyle w:val="Odstavecseseznamem"/>
        <w:numPr>
          <w:ilvl w:val="1"/>
          <w:numId w:val="33"/>
        </w:numPr>
        <w:jc w:val="both"/>
        <w:rPr>
          <w:rFonts w:cs="Arial"/>
          <w:szCs w:val="20"/>
        </w:rPr>
      </w:pPr>
      <w:r w:rsidRPr="00C8060F">
        <w:rPr>
          <w:rFonts w:cs="Arial"/>
          <w:szCs w:val="20"/>
        </w:rPr>
        <w:t>seznam provozních materiálů (např. oleje a mazací materiály)</w:t>
      </w:r>
    </w:p>
    <w:p w14:paraId="4A3B3551" w14:textId="77777777" w:rsidR="00C8060F" w:rsidRPr="00C8060F" w:rsidRDefault="00C8060F" w:rsidP="00C8060F">
      <w:pPr>
        <w:pStyle w:val="Odstavecseseznamem"/>
        <w:numPr>
          <w:ilvl w:val="1"/>
          <w:numId w:val="33"/>
        </w:numPr>
        <w:jc w:val="both"/>
        <w:rPr>
          <w:rFonts w:cs="Arial"/>
          <w:szCs w:val="20"/>
        </w:rPr>
      </w:pPr>
      <w:r w:rsidRPr="00C8060F">
        <w:rPr>
          <w:rFonts w:cs="Arial"/>
          <w:szCs w:val="20"/>
        </w:rPr>
        <w:t>manuál o údržbě s pokyny</w:t>
      </w:r>
    </w:p>
    <w:p w14:paraId="5C79453B" w14:textId="77777777" w:rsidR="00C8060F" w:rsidRPr="00C8060F" w:rsidRDefault="00C8060F" w:rsidP="00C8060F">
      <w:pPr>
        <w:pStyle w:val="Odstavecseseznamem"/>
        <w:numPr>
          <w:ilvl w:val="1"/>
          <w:numId w:val="33"/>
        </w:numPr>
        <w:jc w:val="both"/>
        <w:rPr>
          <w:rFonts w:cs="Arial"/>
          <w:szCs w:val="20"/>
        </w:rPr>
      </w:pPr>
      <w:r w:rsidRPr="00C8060F">
        <w:rPr>
          <w:rFonts w:cs="Arial"/>
          <w:szCs w:val="20"/>
        </w:rPr>
        <w:t>rozsah a postup činností kontroly detekce, které je nutno provést pro naplnění směrnice</w:t>
      </w:r>
    </w:p>
    <w:p w14:paraId="3361DC59" w14:textId="77777777" w:rsidR="00C8060F" w:rsidRPr="00C8060F" w:rsidRDefault="00C8060F" w:rsidP="00C8060F">
      <w:pPr>
        <w:pStyle w:val="Odstavecseseznamem"/>
        <w:ind w:left="1440"/>
        <w:jc w:val="both"/>
        <w:rPr>
          <w:rFonts w:cs="Arial"/>
          <w:szCs w:val="20"/>
        </w:rPr>
      </w:pPr>
      <w:r w:rsidRPr="00C8060F">
        <w:rPr>
          <w:rFonts w:cs="Arial"/>
          <w:szCs w:val="20"/>
        </w:rPr>
        <w:t>NAŘÍZENÍM EVROPSKÉHO PARLAMENTU A RADY (EU) č. 517/2014.</w:t>
      </w:r>
    </w:p>
    <w:p w14:paraId="4C4F1C18" w14:textId="77777777" w:rsidR="00C8060F" w:rsidRPr="00C8060F" w:rsidRDefault="00C8060F" w:rsidP="00C8060F">
      <w:pPr>
        <w:pStyle w:val="Odstavecseseznamem"/>
        <w:numPr>
          <w:ilvl w:val="1"/>
          <w:numId w:val="33"/>
        </w:numPr>
        <w:jc w:val="both"/>
        <w:rPr>
          <w:rFonts w:cs="Arial"/>
          <w:szCs w:val="20"/>
        </w:rPr>
      </w:pPr>
      <w:r w:rsidRPr="00C8060F">
        <w:rPr>
          <w:rFonts w:cs="Arial"/>
          <w:szCs w:val="20"/>
        </w:rPr>
        <w:t>Popis systému detekce úniku plynu SF6, který splňuje požadavky nařízení Evropského</w:t>
      </w:r>
    </w:p>
    <w:p w14:paraId="11F5B5CA" w14:textId="77777777" w:rsidR="00C8060F" w:rsidRPr="00C8060F" w:rsidRDefault="00C8060F" w:rsidP="00C8060F">
      <w:pPr>
        <w:ind w:left="1080"/>
        <w:rPr>
          <w:rFonts w:cs="Arial"/>
        </w:rPr>
      </w:pPr>
      <w:r w:rsidRPr="00C8060F">
        <w:rPr>
          <w:rFonts w:cs="Arial"/>
        </w:rPr>
        <w:t>parlamentu a rady (EU) č. 517/2014 ze dne 16. dubna 2014.</w:t>
      </w:r>
    </w:p>
    <w:p w14:paraId="1A4BBD88" w14:textId="77777777" w:rsidR="00C8060F" w:rsidRPr="00C8060F" w:rsidRDefault="00C8060F" w:rsidP="00C8060F">
      <w:pPr>
        <w:ind w:left="340"/>
        <w:rPr>
          <w:rFonts w:cs="Arial"/>
        </w:rPr>
      </w:pPr>
      <w:r w:rsidRPr="00C8060F">
        <w:rPr>
          <w:rFonts w:cs="Arial"/>
        </w:rPr>
        <w:t>- Dokumentace liniových a zapojovacích schémat ovládacích obvodů Kontaktní údaje pro objednání údržby a zajištění servisu</w:t>
      </w:r>
    </w:p>
    <w:p w14:paraId="66B2D841" w14:textId="77777777" w:rsidR="00C8060F" w:rsidRPr="00EA015B" w:rsidRDefault="00C8060F" w:rsidP="00C8060F">
      <w:pPr>
        <w:ind w:left="340"/>
        <w:rPr>
          <w:rFonts w:cs="Arial"/>
        </w:rPr>
      </w:pPr>
      <w:r w:rsidRPr="00C8060F">
        <w:rPr>
          <w:rFonts w:cs="Arial"/>
        </w:rPr>
        <w:t>- Všechna požadovaná dokumentace být předána objednateli ve dvou listinných vyhotoveních a dále v digitální podobě. Manuály a návody musí být předložené v českém jazyce. Ostatní dokumenty mohou být v českém ev. anglickém jazyce.</w:t>
      </w:r>
    </w:p>
    <w:p w14:paraId="761F2B3F" w14:textId="77777777" w:rsidR="00C8060F" w:rsidRPr="006F4959" w:rsidRDefault="00C8060F" w:rsidP="00C8060F">
      <w:pPr>
        <w:ind w:left="340"/>
        <w:rPr>
          <w:rFonts w:cs="Arial"/>
        </w:rPr>
      </w:pPr>
      <w:r w:rsidRPr="00D33178">
        <w:rPr>
          <w:rFonts w:cs="Arial"/>
        </w:rPr>
        <w:t xml:space="preserve">Jestliže prodávající </w:t>
      </w:r>
      <w:proofErr w:type="gramStart"/>
      <w:r w:rsidRPr="00D33178">
        <w:rPr>
          <w:rFonts w:cs="Arial"/>
        </w:rPr>
        <w:t>nepředloží</w:t>
      </w:r>
      <w:proofErr w:type="gramEnd"/>
      <w:r w:rsidRPr="00D33178">
        <w:rPr>
          <w:rFonts w:cs="Arial"/>
        </w:rPr>
        <w:t xml:space="preserve"> všechny dokumenty požadované dle tohoto odstavce ve stanovené lhůtě, má kupující právo na smluvní pokutu ve výši 10 000,- Kč. Dále si kupující vyhrazuje právo požadovat po prodávajícím částku rovnající se pokutě uložené veřejným orgánem při nesplnění povinnosti vyplývající zejména ze zákona č. 185/2001 Sb. a zákona č. 477/2001 Sb., která by byla uložena z důvodu absence výše uvedených dokumentů ve sféře kupujícího.</w:t>
      </w:r>
    </w:p>
    <w:p w14:paraId="2DDB11EC" w14:textId="0A37D939" w:rsidR="004E549A" w:rsidRPr="006F4959" w:rsidRDefault="004E549A" w:rsidP="004E549A">
      <w:pPr>
        <w:ind w:left="340"/>
        <w:rPr>
          <w:rFonts w:cs="Arial"/>
        </w:rPr>
      </w:pPr>
    </w:p>
    <w:p w14:paraId="484B4A33" w14:textId="77777777" w:rsidR="004E549A" w:rsidRPr="006F4959" w:rsidRDefault="004E549A" w:rsidP="004E549A">
      <w:pPr>
        <w:ind w:firstLine="340"/>
        <w:rPr>
          <w:rFonts w:cs="Arial"/>
          <w:b/>
        </w:rPr>
      </w:pPr>
      <w:r w:rsidRPr="006F4959">
        <w:rPr>
          <w:rFonts w:cs="Arial"/>
          <w:b/>
        </w:rPr>
        <w:t>Kusové zkoušky</w:t>
      </w:r>
    </w:p>
    <w:p w14:paraId="0B6A5A9A" w14:textId="77777777" w:rsidR="004E549A" w:rsidRPr="006F4959" w:rsidRDefault="004E549A" w:rsidP="004E549A">
      <w:pPr>
        <w:numPr>
          <w:ilvl w:val="0"/>
          <w:numId w:val="33"/>
        </w:numPr>
        <w:rPr>
          <w:rFonts w:cs="Arial"/>
        </w:rPr>
      </w:pPr>
      <w:r w:rsidRPr="006F4959">
        <w:rPr>
          <w:rFonts w:cs="Arial"/>
        </w:rPr>
        <w:t>Prodávající se zavazuje na předmětu koupě provést kusové zkoušky dle ČSN EN 62271-203 minimálně v tomto rozsahu:</w:t>
      </w:r>
    </w:p>
    <w:p w14:paraId="0A2271C8" w14:textId="77777777" w:rsidR="004E549A" w:rsidRPr="006F4959" w:rsidRDefault="004E549A" w:rsidP="004E549A">
      <w:pPr>
        <w:pStyle w:val="Odstavecseseznamem"/>
        <w:numPr>
          <w:ilvl w:val="1"/>
          <w:numId w:val="33"/>
        </w:numPr>
        <w:jc w:val="both"/>
        <w:rPr>
          <w:rFonts w:cs="Arial"/>
          <w:szCs w:val="20"/>
        </w:rPr>
      </w:pPr>
      <w:r w:rsidRPr="006F4959">
        <w:rPr>
          <w:rFonts w:cs="Arial"/>
          <w:szCs w:val="20"/>
        </w:rPr>
        <w:t>Zkoušky elektrické pevnosti izolace hlavního obvodu</w:t>
      </w:r>
    </w:p>
    <w:p w14:paraId="6673C318" w14:textId="77777777" w:rsidR="004E549A" w:rsidRPr="006F4959" w:rsidRDefault="004E549A" w:rsidP="004E549A">
      <w:pPr>
        <w:pStyle w:val="Odstavecseseznamem"/>
        <w:numPr>
          <w:ilvl w:val="1"/>
          <w:numId w:val="33"/>
        </w:numPr>
        <w:jc w:val="both"/>
        <w:rPr>
          <w:rFonts w:cs="Arial"/>
          <w:szCs w:val="20"/>
        </w:rPr>
      </w:pPr>
      <w:r w:rsidRPr="006F4959">
        <w:rPr>
          <w:rFonts w:cs="Arial"/>
          <w:szCs w:val="20"/>
        </w:rPr>
        <w:t>Zkoušky elektrické pevnosti izolace pomocných a řídicích obvodů</w:t>
      </w:r>
    </w:p>
    <w:p w14:paraId="02106DD4" w14:textId="77777777" w:rsidR="004E549A" w:rsidRPr="006F4959" w:rsidRDefault="004E549A" w:rsidP="004E549A">
      <w:pPr>
        <w:pStyle w:val="Odstavecseseznamem"/>
        <w:numPr>
          <w:ilvl w:val="1"/>
          <w:numId w:val="33"/>
        </w:numPr>
        <w:jc w:val="both"/>
        <w:rPr>
          <w:rFonts w:cs="Arial"/>
          <w:szCs w:val="20"/>
        </w:rPr>
      </w:pPr>
      <w:r w:rsidRPr="006F4959">
        <w:rPr>
          <w:rFonts w:cs="Arial"/>
          <w:szCs w:val="20"/>
        </w:rPr>
        <w:t xml:space="preserve">Měření </w:t>
      </w:r>
      <w:proofErr w:type="spellStart"/>
      <w:r w:rsidRPr="006F4959">
        <w:rPr>
          <w:rFonts w:cs="Arial"/>
          <w:szCs w:val="20"/>
        </w:rPr>
        <w:t>rezistance</w:t>
      </w:r>
      <w:proofErr w:type="spellEnd"/>
      <w:r w:rsidRPr="006F4959">
        <w:rPr>
          <w:rFonts w:cs="Arial"/>
          <w:szCs w:val="20"/>
        </w:rPr>
        <w:t xml:space="preserve"> hlavního obvodu</w:t>
      </w:r>
    </w:p>
    <w:p w14:paraId="4B520607" w14:textId="77777777" w:rsidR="004E549A" w:rsidRPr="006F4959" w:rsidRDefault="004E549A" w:rsidP="004E549A">
      <w:pPr>
        <w:pStyle w:val="Odstavecseseznamem"/>
        <w:numPr>
          <w:ilvl w:val="1"/>
          <w:numId w:val="33"/>
        </w:numPr>
        <w:jc w:val="both"/>
        <w:rPr>
          <w:rFonts w:cs="Arial"/>
          <w:szCs w:val="20"/>
        </w:rPr>
      </w:pPr>
      <w:r w:rsidRPr="006F4959">
        <w:rPr>
          <w:rFonts w:cs="Arial"/>
          <w:szCs w:val="20"/>
        </w:rPr>
        <w:t>Zkouška těsnosti</w:t>
      </w:r>
    </w:p>
    <w:p w14:paraId="24BE143D" w14:textId="77777777" w:rsidR="004E549A" w:rsidRPr="006F4959" w:rsidRDefault="004E549A" w:rsidP="004E549A">
      <w:pPr>
        <w:pStyle w:val="Odstavecseseznamem"/>
        <w:numPr>
          <w:ilvl w:val="1"/>
          <w:numId w:val="33"/>
        </w:numPr>
        <w:jc w:val="both"/>
        <w:rPr>
          <w:rFonts w:cs="Arial"/>
          <w:szCs w:val="20"/>
        </w:rPr>
      </w:pPr>
      <w:r w:rsidRPr="006F4959">
        <w:rPr>
          <w:rFonts w:cs="Arial"/>
          <w:szCs w:val="20"/>
        </w:rPr>
        <w:t>Kontrola dokumentace a vizuální prohlídka</w:t>
      </w:r>
    </w:p>
    <w:p w14:paraId="2B1B1C89" w14:textId="77777777" w:rsidR="004E549A" w:rsidRPr="006F4959" w:rsidRDefault="004E549A" w:rsidP="004E549A">
      <w:pPr>
        <w:pStyle w:val="Odstavecseseznamem"/>
        <w:numPr>
          <w:ilvl w:val="1"/>
          <w:numId w:val="33"/>
        </w:numPr>
        <w:jc w:val="both"/>
        <w:rPr>
          <w:rFonts w:cs="Arial"/>
          <w:szCs w:val="20"/>
        </w:rPr>
      </w:pPr>
      <w:r w:rsidRPr="006F4959">
        <w:rPr>
          <w:rFonts w:cs="Arial"/>
          <w:szCs w:val="20"/>
        </w:rPr>
        <w:t>Zkoušky těsnosti krytů</w:t>
      </w:r>
    </w:p>
    <w:p w14:paraId="4A228C56" w14:textId="77777777" w:rsidR="004E549A" w:rsidRPr="006F4959" w:rsidRDefault="004E549A" w:rsidP="004E549A">
      <w:pPr>
        <w:pStyle w:val="Odstavecseseznamem"/>
        <w:numPr>
          <w:ilvl w:val="1"/>
          <w:numId w:val="33"/>
        </w:numPr>
        <w:jc w:val="both"/>
        <w:rPr>
          <w:rFonts w:cs="Arial"/>
          <w:szCs w:val="20"/>
        </w:rPr>
      </w:pPr>
      <w:r w:rsidRPr="006F4959">
        <w:rPr>
          <w:rFonts w:cs="Arial"/>
          <w:szCs w:val="20"/>
        </w:rPr>
        <w:t>Mechanické funkční zkoušky</w:t>
      </w:r>
    </w:p>
    <w:p w14:paraId="2A6E8D8B" w14:textId="77777777" w:rsidR="004E549A" w:rsidRPr="006F4959" w:rsidRDefault="004E549A" w:rsidP="004E549A">
      <w:pPr>
        <w:pStyle w:val="Odstavecseseznamem"/>
        <w:numPr>
          <w:ilvl w:val="1"/>
          <w:numId w:val="33"/>
        </w:numPr>
        <w:jc w:val="both"/>
        <w:rPr>
          <w:rFonts w:cs="Arial"/>
          <w:szCs w:val="20"/>
        </w:rPr>
      </w:pPr>
      <w:r w:rsidRPr="006F4959">
        <w:rPr>
          <w:rFonts w:cs="Arial"/>
          <w:szCs w:val="20"/>
        </w:rPr>
        <w:t>Zkoušky pomocných obvodů, zařízení a blokování ovládacího mechanismu</w:t>
      </w:r>
    </w:p>
    <w:p w14:paraId="6E38E037" w14:textId="77777777" w:rsidR="004E549A" w:rsidRPr="006F4959" w:rsidRDefault="004E549A" w:rsidP="004E549A">
      <w:pPr>
        <w:pStyle w:val="Odstavecseseznamem"/>
        <w:numPr>
          <w:ilvl w:val="1"/>
          <w:numId w:val="33"/>
        </w:numPr>
        <w:jc w:val="both"/>
        <w:rPr>
          <w:rFonts w:cs="Arial"/>
          <w:szCs w:val="20"/>
        </w:rPr>
      </w:pPr>
      <w:r w:rsidRPr="006F4959">
        <w:rPr>
          <w:rFonts w:cs="Arial"/>
          <w:szCs w:val="20"/>
        </w:rPr>
        <w:t>Tlaková zkouška přepážek</w:t>
      </w:r>
    </w:p>
    <w:p w14:paraId="16FE8C34" w14:textId="77777777" w:rsidR="004E549A" w:rsidRPr="006F4959" w:rsidRDefault="004E549A" w:rsidP="004E549A">
      <w:pPr>
        <w:widowControl w:val="0"/>
        <w:suppressAutoHyphens/>
        <w:ind w:left="340"/>
        <w:rPr>
          <w:rFonts w:cs="Arial"/>
        </w:rPr>
      </w:pPr>
      <w:r w:rsidRPr="006F4959">
        <w:rPr>
          <w:rFonts w:cs="Arial"/>
        </w:rPr>
        <w:t xml:space="preserve">Prodávající se zavazuje předat kupujícímu kopii protokolu o provedených kusových zkouškách ve shora uvedeném rozsahu nejpozději současně s dodávkou předmětu koupě, a to v českém jazyce či s překladem do českého jazyka. </w:t>
      </w:r>
    </w:p>
    <w:p w14:paraId="3E5561DC" w14:textId="77777777" w:rsidR="004E549A" w:rsidRPr="006F4959" w:rsidRDefault="004E549A" w:rsidP="004E549A">
      <w:pPr>
        <w:widowControl w:val="0"/>
        <w:suppressAutoHyphens/>
        <w:ind w:firstLine="340"/>
        <w:rPr>
          <w:rFonts w:cs="Arial"/>
          <w:b/>
        </w:rPr>
      </w:pPr>
      <w:r w:rsidRPr="006F4959">
        <w:rPr>
          <w:rFonts w:cs="Arial"/>
          <w:b/>
        </w:rPr>
        <w:t>Zkoušky na místě instalace po montáži</w:t>
      </w:r>
    </w:p>
    <w:p w14:paraId="6C980CE3" w14:textId="77777777" w:rsidR="004E549A" w:rsidRPr="006F4959" w:rsidRDefault="004E549A" w:rsidP="004E549A">
      <w:pPr>
        <w:numPr>
          <w:ilvl w:val="0"/>
          <w:numId w:val="33"/>
        </w:numPr>
        <w:rPr>
          <w:rFonts w:cs="Arial"/>
        </w:rPr>
      </w:pPr>
      <w:r w:rsidRPr="006F4959">
        <w:rPr>
          <w:rFonts w:cs="Arial"/>
        </w:rPr>
        <w:t>Prodávající se zavazuje na místě instalace předmětu koupě po jeho instalaci v termínu stanoveném ve výzvě k plnění provést předepsané zkoušky dle ČSN EN 62271-203 minimálně v následujícím rozsahu:</w:t>
      </w:r>
    </w:p>
    <w:p w14:paraId="203343BF" w14:textId="77777777" w:rsidR="004E549A" w:rsidRPr="006F4959" w:rsidRDefault="004E549A" w:rsidP="004E549A">
      <w:pPr>
        <w:pStyle w:val="Odstavecseseznamem"/>
        <w:numPr>
          <w:ilvl w:val="1"/>
          <w:numId w:val="33"/>
        </w:numPr>
        <w:jc w:val="both"/>
        <w:rPr>
          <w:rFonts w:cs="Arial"/>
        </w:rPr>
      </w:pPr>
      <w:r w:rsidRPr="006F4959">
        <w:rPr>
          <w:rFonts w:cs="Arial"/>
        </w:rPr>
        <w:t xml:space="preserve">Zkoušky </w:t>
      </w:r>
      <w:r w:rsidRPr="006F4959">
        <w:rPr>
          <w:rFonts w:cs="Arial"/>
          <w:szCs w:val="20"/>
        </w:rPr>
        <w:t>elektrické</w:t>
      </w:r>
      <w:r w:rsidRPr="006F4959">
        <w:rPr>
          <w:rFonts w:cs="Arial"/>
        </w:rPr>
        <w:t xml:space="preserve"> pevnosti izolace hlavního obvodu</w:t>
      </w:r>
    </w:p>
    <w:p w14:paraId="69BAC3C9" w14:textId="77777777" w:rsidR="004E549A" w:rsidRPr="006F4959" w:rsidRDefault="004E549A" w:rsidP="004E549A">
      <w:pPr>
        <w:pStyle w:val="Odstavecseseznamem"/>
        <w:numPr>
          <w:ilvl w:val="1"/>
          <w:numId w:val="33"/>
        </w:numPr>
        <w:jc w:val="both"/>
        <w:rPr>
          <w:rFonts w:cs="Arial"/>
        </w:rPr>
      </w:pPr>
      <w:r w:rsidRPr="006F4959">
        <w:rPr>
          <w:rFonts w:cs="Arial"/>
        </w:rPr>
        <w:t xml:space="preserve">Zkoušky </w:t>
      </w:r>
      <w:r w:rsidRPr="006F4959">
        <w:rPr>
          <w:rFonts w:cs="Arial"/>
          <w:szCs w:val="20"/>
        </w:rPr>
        <w:t>elektrické</w:t>
      </w:r>
      <w:r w:rsidRPr="006F4959">
        <w:rPr>
          <w:rFonts w:cs="Arial"/>
        </w:rPr>
        <w:t xml:space="preserve"> pevnosti izolace pomocných obvodů</w:t>
      </w:r>
    </w:p>
    <w:p w14:paraId="3CF5E836" w14:textId="77777777" w:rsidR="004E549A" w:rsidRPr="006F4959" w:rsidRDefault="004E549A" w:rsidP="004E549A">
      <w:pPr>
        <w:pStyle w:val="Odstavecseseznamem"/>
        <w:numPr>
          <w:ilvl w:val="1"/>
          <w:numId w:val="33"/>
        </w:numPr>
        <w:jc w:val="both"/>
        <w:rPr>
          <w:rFonts w:cs="Arial"/>
        </w:rPr>
      </w:pPr>
      <w:r w:rsidRPr="006F4959">
        <w:rPr>
          <w:rFonts w:cs="Arial"/>
        </w:rPr>
        <w:t xml:space="preserve">Měření </w:t>
      </w:r>
      <w:proofErr w:type="spellStart"/>
      <w:r w:rsidRPr="006F4959">
        <w:rPr>
          <w:rFonts w:cs="Arial"/>
        </w:rPr>
        <w:t>rezistance</w:t>
      </w:r>
      <w:proofErr w:type="spellEnd"/>
      <w:r w:rsidRPr="006F4959">
        <w:rPr>
          <w:rFonts w:cs="Arial"/>
        </w:rPr>
        <w:t xml:space="preserve"> hlavního obvodu</w:t>
      </w:r>
    </w:p>
    <w:p w14:paraId="40DA3290" w14:textId="77777777" w:rsidR="004E549A" w:rsidRPr="006F4959" w:rsidRDefault="004E549A" w:rsidP="004E549A">
      <w:pPr>
        <w:pStyle w:val="Odstavecseseznamem"/>
        <w:numPr>
          <w:ilvl w:val="1"/>
          <w:numId w:val="33"/>
        </w:numPr>
        <w:jc w:val="both"/>
        <w:rPr>
          <w:rFonts w:cs="Arial"/>
        </w:rPr>
      </w:pPr>
      <w:r w:rsidRPr="006F4959">
        <w:rPr>
          <w:rFonts w:cs="Arial"/>
        </w:rPr>
        <w:t>Zkouška plynotěsnosti</w:t>
      </w:r>
    </w:p>
    <w:p w14:paraId="0DD29B14" w14:textId="77777777" w:rsidR="004E549A" w:rsidRPr="006F4959" w:rsidRDefault="004E549A" w:rsidP="004E549A">
      <w:pPr>
        <w:pStyle w:val="Odstavecseseznamem"/>
        <w:numPr>
          <w:ilvl w:val="1"/>
          <w:numId w:val="33"/>
        </w:numPr>
        <w:jc w:val="both"/>
        <w:rPr>
          <w:rFonts w:cs="Arial"/>
        </w:rPr>
      </w:pPr>
      <w:r w:rsidRPr="006F4959">
        <w:rPr>
          <w:rFonts w:cs="Arial"/>
        </w:rPr>
        <w:t>Kontroly a ověření</w:t>
      </w:r>
    </w:p>
    <w:p w14:paraId="6393FCCB" w14:textId="77777777" w:rsidR="004E549A" w:rsidRPr="006F4959" w:rsidRDefault="004E549A" w:rsidP="004E549A">
      <w:pPr>
        <w:pStyle w:val="Odstavecseseznamem"/>
        <w:numPr>
          <w:ilvl w:val="1"/>
          <w:numId w:val="33"/>
        </w:numPr>
        <w:jc w:val="both"/>
        <w:rPr>
          <w:rFonts w:cs="Arial"/>
        </w:rPr>
      </w:pPr>
      <w:r w:rsidRPr="006F4959">
        <w:rPr>
          <w:rFonts w:cs="Arial"/>
        </w:rPr>
        <w:lastRenderedPageBreak/>
        <w:t>Ověření kvality plynu zkoušky</w:t>
      </w:r>
    </w:p>
    <w:p w14:paraId="3F55F03B" w14:textId="77777777" w:rsidR="004E549A" w:rsidRPr="006F4959" w:rsidRDefault="004E549A" w:rsidP="004E549A">
      <w:pPr>
        <w:ind w:left="340"/>
        <w:rPr>
          <w:rFonts w:cs="Arial"/>
        </w:rPr>
      </w:pPr>
      <w:r w:rsidRPr="006F4959">
        <w:rPr>
          <w:rFonts w:cs="Arial"/>
        </w:rPr>
        <w:t>Prodávající se zavazuje předat kupujícímu bez zbytečného odkladu kopii protokolu o provedených zkouškách, a to v českém jazyce či s překladem do českého jazyka.</w:t>
      </w:r>
    </w:p>
    <w:p w14:paraId="5EEDE445" w14:textId="77777777" w:rsidR="004E549A" w:rsidRPr="006F4959" w:rsidRDefault="004E549A" w:rsidP="004E549A">
      <w:pPr>
        <w:widowControl w:val="0"/>
        <w:numPr>
          <w:ilvl w:val="0"/>
          <w:numId w:val="33"/>
        </w:numPr>
        <w:suppressAutoHyphens/>
        <w:rPr>
          <w:rFonts w:cs="Arial"/>
        </w:rPr>
      </w:pPr>
      <w:r w:rsidRPr="006F4959">
        <w:rPr>
          <w:rFonts w:cs="Arial"/>
        </w:rPr>
        <w:t xml:space="preserve">Kupující má právo si vyžádat </w:t>
      </w:r>
      <w:r w:rsidRPr="006F4959">
        <w:rPr>
          <w:rFonts w:eastAsia="Calibri" w:cs="Arial"/>
        </w:rPr>
        <w:t>a dodavatel je povinen předložit následující dokumenty, a to v českém jazyce, případně s překladem do českého jazyka:</w:t>
      </w:r>
      <w:r w:rsidRPr="006F4959">
        <w:rPr>
          <w:rFonts w:cs="Arial"/>
        </w:rPr>
        <w:t xml:space="preserve"> </w:t>
      </w:r>
    </w:p>
    <w:p w14:paraId="675B06ED" w14:textId="77777777" w:rsidR="004E549A" w:rsidRPr="006F4959" w:rsidRDefault="004E549A" w:rsidP="004E549A">
      <w:pPr>
        <w:widowControl w:val="0"/>
        <w:numPr>
          <w:ilvl w:val="2"/>
          <w:numId w:val="35"/>
        </w:numPr>
        <w:suppressAutoHyphens/>
        <w:rPr>
          <w:rFonts w:cs="Arial"/>
        </w:rPr>
      </w:pPr>
      <w:r w:rsidRPr="006F4959">
        <w:rPr>
          <w:rFonts w:cs="Arial"/>
        </w:rPr>
        <w:t>platný certifikát kvality pro výrobní závod podle ČSN EN ISO 9001, Certifikační orgán musí být akreditovaný členský subjekt Evropské spolupráce pro akreditaci (EA),</w:t>
      </w:r>
    </w:p>
    <w:p w14:paraId="2A25A677" w14:textId="77777777" w:rsidR="004E549A" w:rsidRPr="006F4959" w:rsidRDefault="004E549A" w:rsidP="004E549A">
      <w:pPr>
        <w:widowControl w:val="0"/>
        <w:numPr>
          <w:ilvl w:val="2"/>
          <w:numId w:val="35"/>
        </w:numPr>
        <w:suppressAutoHyphens/>
        <w:rPr>
          <w:rFonts w:cs="Arial"/>
        </w:rPr>
      </w:pPr>
      <w:r w:rsidRPr="006F4959">
        <w:rPr>
          <w:rFonts w:cs="Arial"/>
        </w:rPr>
        <w:t>platný doklad o registraci v systému řízení a auditu z hlediska ochrany životního prostředí (EMAS) nebo certifikát řízení z hlediska ochrany životního prostředí vydaný výrobci rozvaděčů podle ČSN EN ISO 14001 akreditovanou osobou,</w:t>
      </w:r>
    </w:p>
    <w:p w14:paraId="016FDA15" w14:textId="77777777" w:rsidR="004E549A" w:rsidRPr="006F4959" w:rsidRDefault="004E549A" w:rsidP="004E549A">
      <w:pPr>
        <w:widowControl w:val="0"/>
        <w:numPr>
          <w:ilvl w:val="2"/>
          <w:numId w:val="35"/>
        </w:numPr>
        <w:suppressAutoHyphens/>
        <w:rPr>
          <w:rFonts w:cs="Arial"/>
        </w:rPr>
      </w:pPr>
      <w:r w:rsidRPr="006F4959">
        <w:rPr>
          <w:rFonts w:cs="Arial"/>
        </w:rPr>
        <w:t xml:space="preserve">doklady o platnosti certifikátu kvality výrobního závodu dle písm. i) a doklady o platnosti certifikátu dle písm. </w:t>
      </w:r>
      <w:proofErr w:type="spellStart"/>
      <w:r w:rsidRPr="006F4959">
        <w:rPr>
          <w:rFonts w:cs="Arial"/>
        </w:rPr>
        <w:t>ii</w:t>
      </w:r>
      <w:proofErr w:type="spellEnd"/>
      <w:r w:rsidRPr="006F4959">
        <w:rPr>
          <w:rFonts w:cs="Arial"/>
        </w:rPr>
        <w:t>) tohoto odstavce a pravidelných prohlídkách certifikačního orgánu,</w:t>
      </w:r>
    </w:p>
    <w:p w14:paraId="3B0E099B" w14:textId="77777777" w:rsidR="004E549A" w:rsidRPr="006F4959" w:rsidRDefault="004E549A" w:rsidP="004E549A">
      <w:pPr>
        <w:widowControl w:val="0"/>
        <w:numPr>
          <w:ilvl w:val="2"/>
          <w:numId w:val="35"/>
        </w:numPr>
        <w:suppressAutoHyphens/>
        <w:rPr>
          <w:rFonts w:cs="Arial"/>
        </w:rPr>
      </w:pPr>
      <w:r w:rsidRPr="006F4959">
        <w:rPr>
          <w:rFonts w:cs="Arial"/>
        </w:rPr>
        <w:t>protokoly z platných typových zkoušek</w:t>
      </w:r>
    </w:p>
    <w:p w14:paraId="24935F12" w14:textId="77777777" w:rsidR="004E549A" w:rsidRPr="006F4959" w:rsidRDefault="004E549A" w:rsidP="004E549A">
      <w:pPr>
        <w:widowControl w:val="0"/>
        <w:numPr>
          <w:ilvl w:val="0"/>
          <w:numId w:val="33"/>
        </w:numPr>
        <w:suppressAutoHyphens/>
        <w:rPr>
          <w:rFonts w:cs="Arial"/>
        </w:rPr>
      </w:pPr>
      <w:r w:rsidRPr="006F4959">
        <w:rPr>
          <w:rFonts w:cs="Arial"/>
        </w:rPr>
        <w:t xml:space="preserve">Protokoly ze všech druhů zkoušek musí být archivovány u dodavatele po dobu nejméně deset let. </w:t>
      </w:r>
    </w:p>
    <w:p w14:paraId="44B2F9B9" w14:textId="77777777" w:rsidR="004E549A" w:rsidRPr="006F4959" w:rsidRDefault="004E549A" w:rsidP="004E549A">
      <w:pPr>
        <w:numPr>
          <w:ilvl w:val="0"/>
          <w:numId w:val="33"/>
        </w:numPr>
        <w:spacing w:beforeLines="50" w:before="120" w:afterLines="50" w:line="276" w:lineRule="auto"/>
        <w:rPr>
          <w:rFonts w:cs="Arial"/>
        </w:rPr>
      </w:pPr>
      <w:r w:rsidRPr="006F4959">
        <w:rPr>
          <w:rFonts w:cs="Arial"/>
        </w:rPr>
        <w:t>Prodávající se zavazuje oznámit kupujícímu bez zbytečného odkladu všechny případné změny na konstrukci dodávaného předmětu koupě a informovat kupujícího o nových výrobcích a technických novinkách v oblasti předmětu koupě. Současně prodávající odpovídá za to, že žádná případná konstrukční změna nepovede ke zhoršení požadovaných parametrů předmětu koupě v rámci plnění této smlouvy.</w:t>
      </w:r>
    </w:p>
    <w:p w14:paraId="70A9211D" w14:textId="784B6ACC" w:rsidR="006E2428" w:rsidRPr="00A26F66" w:rsidRDefault="004E549A" w:rsidP="006E2428">
      <w:pPr>
        <w:numPr>
          <w:ilvl w:val="0"/>
          <w:numId w:val="33"/>
        </w:numPr>
        <w:spacing w:beforeLines="50" w:before="120" w:afterLines="50" w:line="276" w:lineRule="auto"/>
        <w:rPr>
          <w:rFonts w:cs="Arial"/>
        </w:rPr>
      </w:pPr>
      <w:r w:rsidRPr="006F4959">
        <w:rPr>
          <w:rFonts w:cs="Arial"/>
        </w:rPr>
        <w:t xml:space="preserve">Prodávající prohlašuje, že předmět koupě, který dodá v rámci plnění předmětu této smlouvy podle výše uvedených podmínek, nemá a nebude mít právní vady, že je v jeho výlučném vlastnictví, a že </w:t>
      </w:r>
      <w:r w:rsidRPr="00A26F66">
        <w:rPr>
          <w:rFonts w:cs="Arial"/>
        </w:rPr>
        <w:t>je oprávněn s ním nakládat za účelem jeho prodeje.</w:t>
      </w:r>
    </w:p>
    <w:p w14:paraId="75F3CF45" w14:textId="4FAC0FB5" w:rsidR="00877104" w:rsidRPr="00A26F66" w:rsidRDefault="00877104" w:rsidP="00877104">
      <w:pPr>
        <w:widowControl w:val="0"/>
        <w:numPr>
          <w:ilvl w:val="0"/>
          <w:numId w:val="33"/>
        </w:numPr>
        <w:suppressAutoHyphens/>
        <w:rPr>
          <w:rFonts w:cs="Arial"/>
        </w:rPr>
      </w:pPr>
      <w:r w:rsidRPr="00A26F66">
        <w:rPr>
          <w:rFonts w:cs="Arial"/>
        </w:rPr>
        <w:t>Prodávající se dále zavazuje, že poskytne kupujícímu souběžně s dodáním zboží vyplněnou přílohu</w:t>
      </w:r>
      <w:r w:rsidR="00E96109" w:rsidRPr="00A26F66">
        <w:rPr>
          <w:rFonts w:cs="Arial"/>
        </w:rPr>
        <w:t xml:space="preserve"> č. </w:t>
      </w:r>
      <w:r w:rsidRPr="00A26F66">
        <w:rPr>
          <w:rFonts w:cs="Arial"/>
        </w:rPr>
        <w:t>7 Datový list k plynovým oddílům SF</w:t>
      </w:r>
      <w:r w:rsidRPr="00A26F66">
        <w:rPr>
          <w:rFonts w:cs="Arial"/>
          <w:vertAlign w:val="subscript"/>
        </w:rPr>
        <w:t>6</w:t>
      </w:r>
      <w:r w:rsidRPr="00A26F66">
        <w:rPr>
          <w:rFonts w:cs="Arial"/>
        </w:rPr>
        <w:t xml:space="preserve"> a přístrojům měřící stav plynu.</w:t>
      </w:r>
    </w:p>
    <w:p w14:paraId="41B6E8C5" w14:textId="6891CC8D" w:rsidR="003856A4" w:rsidRPr="003856A4" w:rsidRDefault="003856A4" w:rsidP="003856A4">
      <w:pPr>
        <w:pStyle w:val="Nadpis1"/>
      </w:pPr>
      <w:r w:rsidRPr="003856A4">
        <w:t>Ochrana osobních údajů</w:t>
      </w:r>
    </w:p>
    <w:p w14:paraId="0AAD8900" w14:textId="6C517402" w:rsidR="00917C81" w:rsidRDefault="00917C81" w:rsidP="00B55132">
      <w:pPr>
        <w:pStyle w:val="Nzev"/>
        <w:numPr>
          <w:ilvl w:val="0"/>
          <w:numId w:val="24"/>
        </w:numPr>
        <w:spacing w:line="240" w:lineRule="atLeast"/>
        <w:ind w:left="28" w:hanging="425"/>
        <w:jc w:val="both"/>
        <w:rPr>
          <w:rFonts w:ascii="Arial" w:hAnsi="Arial" w:cs="Arial"/>
          <w:b w:val="0"/>
          <w:bCs w:val="0"/>
          <w:color w:val="1E1E1E"/>
          <w:sz w:val="20"/>
          <w:szCs w:val="20"/>
          <w:lang w:eastAsia="en-US"/>
        </w:rPr>
      </w:pPr>
      <w:bookmarkStart w:id="15"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0BDC65B1" w14:textId="77777777" w:rsidR="008C7BED" w:rsidRPr="00592D82" w:rsidRDefault="008C7BED" w:rsidP="008C7BED">
      <w:pPr>
        <w:pStyle w:val="Nzev"/>
        <w:spacing w:line="240" w:lineRule="atLeast"/>
        <w:ind w:left="28"/>
        <w:jc w:val="both"/>
        <w:rPr>
          <w:rFonts w:ascii="Arial" w:hAnsi="Arial" w:cs="Arial"/>
          <w:b w:val="0"/>
          <w:bCs w:val="0"/>
          <w:color w:val="1E1E1E"/>
          <w:sz w:val="20"/>
          <w:szCs w:val="20"/>
          <w:lang w:eastAsia="en-US"/>
        </w:rPr>
      </w:pPr>
    </w:p>
    <w:p w14:paraId="3E6D7CAC" w14:textId="056ECBBA" w:rsidR="00917C81" w:rsidRDefault="00917C81" w:rsidP="00B55132">
      <w:pPr>
        <w:pStyle w:val="Nzev"/>
        <w:numPr>
          <w:ilvl w:val="0"/>
          <w:numId w:val="24"/>
        </w:numPr>
        <w:spacing w:line="240" w:lineRule="atLeast"/>
        <w:ind w:left="28" w:hanging="425"/>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068A61DC" w14:textId="77777777" w:rsidR="008C7BED" w:rsidRPr="00592D82" w:rsidRDefault="008C7BED" w:rsidP="008C7BED">
      <w:pPr>
        <w:pStyle w:val="Nzev"/>
        <w:spacing w:line="240" w:lineRule="atLeast"/>
        <w:jc w:val="both"/>
        <w:rPr>
          <w:rFonts w:ascii="Arial" w:hAnsi="Arial" w:cs="Arial"/>
          <w:b w:val="0"/>
          <w:bCs w:val="0"/>
          <w:color w:val="1E1E1E"/>
          <w:sz w:val="20"/>
          <w:szCs w:val="20"/>
          <w:lang w:eastAsia="en-US"/>
        </w:rPr>
      </w:pPr>
    </w:p>
    <w:p w14:paraId="0954AAC1" w14:textId="6DFF1B39" w:rsidR="00917C81" w:rsidRDefault="00917C81" w:rsidP="00B55132">
      <w:pPr>
        <w:pStyle w:val="Nzev"/>
        <w:numPr>
          <w:ilvl w:val="0"/>
          <w:numId w:val="24"/>
        </w:numPr>
        <w:spacing w:line="240" w:lineRule="atLeast"/>
        <w:ind w:left="28" w:hanging="425"/>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EC4509E" w14:textId="77777777" w:rsidR="008C7BED" w:rsidRPr="00592D82" w:rsidRDefault="008C7BED" w:rsidP="008C7BED">
      <w:pPr>
        <w:pStyle w:val="Nzev"/>
        <w:spacing w:line="240" w:lineRule="atLeast"/>
        <w:jc w:val="both"/>
        <w:rPr>
          <w:rFonts w:ascii="Arial" w:hAnsi="Arial" w:cs="Arial"/>
          <w:b w:val="0"/>
          <w:bCs w:val="0"/>
          <w:color w:val="1E1E1E"/>
          <w:sz w:val="20"/>
          <w:szCs w:val="20"/>
          <w:lang w:eastAsia="en-US"/>
        </w:rPr>
      </w:pPr>
    </w:p>
    <w:p w14:paraId="1027608B" w14:textId="77777777" w:rsidR="00917C81" w:rsidRDefault="00917C81" w:rsidP="00B55132">
      <w:pPr>
        <w:pStyle w:val="Odstavecseseznamem"/>
        <w:numPr>
          <w:ilvl w:val="0"/>
          <w:numId w:val="24"/>
        </w:numPr>
        <w:spacing w:line="240" w:lineRule="atLeast"/>
        <w:ind w:left="28" w:hanging="425"/>
        <w:contextualSpacing/>
        <w:jc w:val="both"/>
        <w:rPr>
          <w:rFonts w:cs="Arial"/>
          <w:color w:val="1E1E1E"/>
          <w:szCs w:val="20"/>
        </w:rPr>
      </w:pPr>
      <w:r>
        <w:rPr>
          <w:color w:val="1E1E1E"/>
        </w:rPr>
        <w:lastRenderedPageBreak/>
        <w:t xml:space="preserve">Další informace o zpracování osobních údajů jsou trvale dostupné na </w:t>
      </w:r>
      <w:hyperlink r:id="rId14" w:history="1">
        <w:r>
          <w:rPr>
            <w:rStyle w:val="Hypertextovodkaz"/>
          </w:rPr>
          <w:t>https://www.egd.cz/osobni-udaje-zakaznika-dalsich-osob</w:t>
        </w:r>
      </w:hyperlink>
      <w:r>
        <w:rPr>
          <w:color w:val="1E1E1E"/>
        </w:rPr>
        <w:t xml:space="preserve"> v oddílu D. </w:t>
      </w:r>
    </w:p>
    <w:bookmarkEnd w:id="15"/>
    <w:p w14:paraId="5A5FFF87" w14:textId="064BF21D" w:rsidR="00D67526" w:rsidRDefault="00D67526" w:rsidP="00017BEC">
      <w:pPr>
        <w:pStyle w:val="Bezmezer"/>
        <w:numPr>
          <w:ilvl w:val="0"/>
          <w:numId w:val="0"/>
        </w:numPr>
      </w:pPr>
    </w:p>
    <w:p w14:paraId="23A12082" w14:textId="77777777" w:rsidR="006F2D81" w:rsidRDefault="006F2D81" w:rsidP="006F2D81">
      <w:pPr>
        <w:pStyle w:val="Nadpis1"/>
        <w:ind w:left="357" w:hanging="357"/>
      </w:pPr>
      <w:r>
        <w:t>Závěrečná ustanovení</w:t>
      </w:r>
    </w:p>
    <w:p w14:paraId="380F880B" w14:textId="2B98289A" w:rsidR="00230FE8" w:rsidRPr="00FE66F2" w:rsidRDefault="006F2D81" w:rsidP="00B55132">
      <w:pPr>
        <w:pStyle w:val="Bezmezer"/>
        <w:numPr>
          <w:ilvl w:val="3"/>
          <w:numId w:val="19"/>
        </w:numPr>
        <w:spacing w:after="0"/>
        <w:ind w:left="28" w:hanging="425"/>
        <w:rPr>
          <w:rStyle w:val="Hypertextovodkaz"/>
          <w:rFonts w:cs="Arial"/>
          <w:color w:val="auto"/>
        </w:rPr>
      </w:pPr>
      <w:r w:rsidRPr="00FE66F2">
        <w:t xml:space="preserve">VNP společně s dalšími dokumenty, na které tato smlouva ve smyslu § 1751 občanského zákoníku odkazuje, společně </w:t>
      </w:r>
      <w:proofErr w:type="gramStart"/>
      <w:r w:rsidRPr="00FE66F2">
        <w:t>tvoří</w:t>
      </w:r>
      <w:proofErr w:type="gramEnd"/>
      <w:r w:rsidRPr="00FE66F2">
        <w:t xml:space="preserve"> obchodní podmínky kupujícího. Podpisem této smlouvy prodávající potvrzuje, že tyto obchodní podmínky obdržel, seznámil se a souhlasí s nimi a bude se jimi řídit. Porušení těchto obchodních podmínek ze strany prodávajícího je považováno za podstatné porušení smlouvy, které zakládá právo kupujícího od smlouvy odstoupit. Prodávající prohlašuje, že má tyto obchodní podmínky kupujícího ve znění platném k datu uzavření smlouvy k dispozici a že je mu jejich obsah znám. Kupující zveřejňuje dokumenty včetně těchto obchodních podmínek na internetové </w:t>
      </w:r>
      <w:r w:rsidR="00094B7D" w:rsidRPr="00FE66F2">
        <w:t>adrese</w:t>
      </w:r>
      <w:r w:rsidR="00ED770D" w:rsidRPr="00FE66F2">
        <w:t>:</w:t>
      </w:r>
      <w:r w:rsidR="00015651" w:rsidRPr="00FE66F2">
        <w:t xml:space="preserve"> </w:t>
      </w:r>
      <w:hyperlink r:id="rId15" w:history="1">
        <w:r w:rsidR="008C7BED" w:rsidRPr="00FE66F2">
          <w:rPr>
            <w:rStyle w:val="Hypertextovodkaz"/>
            <w:rFonts w:cs="Arial"/>
            <w:color w:val="auto"/>
          </w:rPr>
          <w:t>https://www.egd.cz/vseobecne-nakupni-podminky</w:t>
        </w:r>
      </w:hyperlink>
      <w:r w:rsidR="00230FE8" w:rsidRPr="00FE66F2">
        <w:rPr>
          <w:rStyle w:val="Hypertextovodkaz"/>
          <w:rFonts w:cs="Arial"/>
          <w:color w:val="auto"/>
        </w:rPr>
        <w:t>.</w:t>
      </w:r>
    </w:p>
    <w:p w14:paraId="602C6CF4" w14:textId="77777777" w:rsidR="008C7BED" w:rsidRDefault="008C7BED" w:rsidP="00FE66F2">
      <w:pPr>
        <w:pStyle w:val="Bezmezer"/>
        <w:numPr>
          <w:ilvl w:val="0"/>
          <w:numId w:val="0"/>
        </w:numPr>
        <w:spacing w:after="0"/>
        <w:ind w:left="28" w:hanging="425"/>
      </w:pPr>
    </w:p>
    <w:p w14:paraId="7768ECD2" w14:textId="4101DD73" w:rsidR="006F2D81" w:rsidRDefault="00094B7D" w:rsidP="00B55132">
      <w:pPr>
        <w:pStyle w:val="Bezmezer"/>
        <w:numPr>
          <w:ilvl w:val="3"/>
          <w:numId w:val="19"/>
        </w:numPr>
        <w:spacing w:after="0"/>
        <w:ind w:left="28" w:hanging="425"/>
        <w:rPr>
          <w:rFonts w:cs="Arial"/>
        </w:rPr>
      </w:pPr>
      <w:r w:rsidRPr="00230FE8">
        <w:rPr>
          <w:rFonts w:cs="Arial"/>
        </w:rPr>
        <w:t>S</w:t>
      </w:r>
      <w:r w:rsidR="006F2D81" w:rsidRPr="00230FE8">
        <w:rPr>
          <w:rFonts w:cs="Arial"/>
        </w:rPr>
        <w:t>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jejich změně, stejným způsobem, jako mu bylo oznámení o změně doručeno, jinak se má za to, že se změnou souhlasí. V případě vyslovení nesouhlasu prodávajícího se změnou obchodních podmínek kupujícího je kupující oprávněn smlouvu vypovědět, a to ve lhůtě 20 dnů od doručení předmětného nesouhlasného vyjádření prodávajícího. Výpovědní doba činí 6 měsíců. Nevyužije-li kupující ve lhůtě své právo vypovědět smlouvu z důvodu vyslovení nesouhlasu prodávajícího se změnou obchodních podmínek kupujícího, trvá smlouva i nadále, a to za použití obchodních podmínek ve znění platném před jejich změnou, se kterou prodávající v souladu s touto smlouvou vyslovil nesouhlas. Pokud jsou v některých ustanoveních obchodních podmínek povinnosti vztaženy k subjektu E.ON Česká republika, s.r.o., platí tyto povinnosti shodně, jako kdyby na takovém místě obchodních podmínek byl uveden kupující.</w:t>
      </w:r>
    </w:p>
    <w:p w14:paraId="706782F9" w14:textId="77777777" w:rsidR="008C7BED" w:rsidRPr="00094B7D" w:rsidRDefault="008C7BED" w:rsidP="008C7BED">
      <w:pPr>
        <w:pStyle w:val="Bezmezer"/>
        <w:numPr>
          <w:ilvl w:val="0"/>
          <w:numId w:val="0"/>
        </w:numPr>
        <w:spacing w:after="0"/>
        <w:ind w:left="28" w:hanging="28"/>
      </w:pPr>
    </w:p>
    <w:p w14:paraId="0F522D14" w14:textId="336FDAC7" w:rsidR="006F2D81" w:rsidRDefault="006F2D81" w:rsidP="00B55132">
      <w:pPr>
        <w:pStyle w:val="Bezmezer"/>
        <w:numPr>
          <w:ilvl w:val="3"/>
          <w:numId w:val="19"/>
        </w:numPr>
        <w:spacing w:after="0"/>
        <w:ind w:left="28" w:hanging="425"/>
      </w:pPr>
      <w:r>
        <w:t>V případě rozporu mezi ustanoveními této kupní smlouvy a výše zmíněných obchodních podmínek mají přednost ustanovení uvedená v této smlouvě. V případě rozporu doložky INCOTERMS 20</w:t>
      </w:r>
      <w:r w:rsidR="00C40144">
        <w:t>2</w:t>
      </w:r>
      <w:r>
        <w:t>0, na kterou odkazuje tato smlouva a obchodních podmínek, má přednost tato doložka INCOTERMS 20</w:t>
      </w:r>
      <w:r w:rsidR="00C40144">
        <w:t>2</w:t>
      </w:r>
      <w:r>
        <w:t>0.</w:t>
      </w:r>
    </w:p>
    <w:p w14:paraId="1EBA4513" w14:textId="77777777" w:rsidR="008C7BED" w:rsidRDefault="008C7BED" w:rsidP="00FE66F2">
      <w:pPr>
        <w:pStyle w:val="Bezmezer"/>
        <w:numPr>
          <w:ilvl w:val="0"/>
          <w:numId w:val="0"/>
        </w:numPr>
        <w:spacing w:after="0"/>
        <w:ind w:left="28"/>
      </w:pPr>
    </w:p>
    <w:p w14:paraId="6DDBF874" w14:textId="396489A3" w:rsidR="00094B7D" w:rsidRPr="00094B7D" w:rsidRDefault="00094B7D" w:rsidP="00B55132">
      <w:pPr>
        <w:pStyle w:val="Bezmezer"/>
        <w:numPr>
          <w:ilvl w:val="3"/>
          <w:numId w:val="19"/>
        </w:numPr>
        <w:spacing w:after="0"/>
        <w:ind w:left="28" w:hanging="425"/>
      </w:pPr>
      <w:r w:rsidRPr="00094B7D">
        <w:t>Strany se dohodly na dodržování nejvyšších etických principů a protikorupčního jednání po dobu realizace této smlouvy:</w:t>
      </w:r>
    </w:p>
    <w:p w14:paraId="2AD771A7" w14:textId="6AF8AEAF" w:rsidR="00094B7D" w:rsidRPr="00FE66F2" w:rsidRDefault="00094B7D" w:rsidP="00FE66F2">
      <w:pPr>
        <w:pStyle w:val="Bezmezer"/>
        <w:numPr>
          <w:ilvl w:val="0"/>
          <w:numId w:val="0"/>
        </w:numPr>
        <w:spacing w:after="0"/>
        <w:ind w:left="28"/>
      </w:pPr>
      <w:r w:rsidRPr="00FE66F2">
        <w:t>„Korupční jednání" znamená nabídnutí, slib nebo předání stejně jako požadování či přijetí, jakékoli nepatřičné výhody, dále pak ve snaze urychlit řízení poskytnutí nebo přijetí odměny, nepatřičného daru, projevu pohostinnosti, úhrady výdajů ať už přímo nebo nepřímo, osobě nebo od osoby na pozici kteréhokoli zaměstnance či člena statutárního orgánu soukromého či veřejného sektoru (včetně osoby, která v jakékoli funkci rozhoduje za nebo pracuje pro společnost nebo organizaci v soukromém či veřejném sektoru), za účelem obdržení, ponechání nebo směřování obchodu nebo zajištění jakékoli jiné výhody při procesu poptávkového řízení zakázek či uzavření a realizace této smlouvy.</w:t>
      </w:r>
    </w:p>
    <w:p w14:paraId="61526609" w14:textId="77777777" w:rsidR="008C7BED" w:rsidRPr="00FE66F2" w:rsidRDefault="008C7BED" w:rsidP="00FE66F2">
      <w:pPr>
        <w:pStyle w:val="Bezmezer"/>
        <w:numPr>
          <w:ilvl w:val="0"/>
          <w:numId w:val="0"/>
        </w:numPr>
        <w:spacing w:after="0"/>
        <w:ind w:left="28"/>
      </w:pPr>
    </w:p>
    <w:p w14:paraId="2B3B00E2" w14:textId="1D8EC779" w:rsidR="00094B7D" w:rsidRDefault="00094B7D" w:rsidP="00B55132">
      <w:pPr>
        <w:pStyle w:val="Bezmezer"/>
        <w:numPr>
          <w:ilvl w:val="3"/>
          <w:numId w:val="19"/>
        </w:numPr>
        <w:spacing w:after="0"/>
        <w:ind w:left="28" w:hanging="425"/>
      </w:pPr>
      <w:r w:rsidRPr="000B729A">
        <w:t xml:space="preserve">Obě smluvní strany budou považovat za důvěrné a nevyzradí třetí straně informace týkající se druhé smluvní strany bez jejího předchozího písemného souhlasu, s výjimkou plnění zákonem uložené </w:t>
      </w:r>
      <w:r w:rsidRPr="000B729A">
        <w:lastRenderedPageBreak/>
        <w:t xml:space="preserve">povinnosti nebo s výjimkou informací, které se stanou veřejně známými jiným způsobem než porušením závazků ze smlouvy. Veškeré skutečnosti a informace zejména obchodní, výrobní či technické povahy související s předmětem smlouvy a podnikatelskou činností obou smluvních stran smlouvy, které si strany sdělí nebo k nimž získají přístup při plnění smlouvy, požívají ochrany obchodního tajemství. </w:t>
      </w:r>
      <w:r>
        <w:t>Kupující je však oprávněn sdělovat jakékoli informace osobám</w:t>
      </w:r>
      <w:r w:rsidRPr="000B729A">
        <w:t xml:space="preserve"> tvořící s ním koncern (dle § 79 zákona č. 90/2012 Sb., o obchodních korporacích., v platném znění)</w:t>
      </w:r>
      <w:r>
        <w:t xml:space="preserve">. </w:t>
      </w:r>
      <w:r w:rsidRPr="000B729A">
        <w:t xml:space="preserve">Tato povinnost mlčenlivosti trvá i po skončení platnosti smlouvy. Smluvní strany mohou požadovat </w:t>
      </w:r>
      <w:proofErr w:type="gramStart"/>
      <w:r w:rsidRPr="000B729A">
        <w:t>100.000,-</w:t>
      </w:r>
      <w:proofErr w:type="gramEnd"/>
      <w:r w:rsidRPr="000B729A">
        <w:t xml:space="preserve"> Kč za každé poru</w:t>
      </w:r>
      <w:r>
        <w:t>š</w:t>
      </w:r>
      <w:r w:rsidRPr="000B729A">
        <w:t xml:space="preserve">ení povinnosti mlčenlivosti dle tohoto článku smluvní straně, která povinnost mlčenlivosti porušila. Nárok na náhradu </w:t>
      </w:r>
      <w:r>
        <w:t>újmy</w:t>
      </w:r>
      <w:r w:rsidRPr="000B729A">
        <w:t xml:space="preserve"> není tímto dotčen.</w:t>
      </w:r>
    </w:p>
    <w:p w14:paraId="64CE5534" w14:textId="77777777" w:rsidR="008C7BED" w:rsidRDefault="008C7BED" w:rsidP="00FE66F2">
      <w:pPr>
        <w:pStyle w:val="Bezmezer"/>
        <w:numPr>
          <w:ilvl w:val="0"/>
          <w:numId w:val="0"/>
        </w:numPr>
        <w:spacing w:after="0"/>
        <w:ind w:left="28"/>
      </w:pPr>
    </w:p>
    <w:p w14:paraId="5E98043F" w14:textId="49DB49A4" w:rsidR="006F2D81" w:rsidRDefault="006F2D81" w:rsidP="00B55132">
      <w:pPr>
        <w:pStyle w:val="Bezmezer"/>
        <w:numPr>
          <w:ilvl w:val="3"/>
          <w:numId w:val="19"/>
        </w:numPr>
        <w:spacing w:after="0"/>
        <w:ind w:left="28" w:hanging="425"/>
      </w:pPr>
      <w:r>
        <w:t>Prodávající bere na vědomí, že jakákoli právní jednání na základě této smlouvy může vůči němu činit zástupce kupujícího, zejména společnost E.ON Česká republika, s.r.o.</w:t>
      </w:r>
    </w:p>
    <w:p w14:paraId="69999365" w14:textId="77777777" w:rsidR="008C7BED" w:rsidRDefault="008C7BED" w:rsidP="00FE66F2">
      <w:pPr>
        <w:pStyle w:val="Bezmezer"/>
        <w:numPr>
          <w:ilvl w:val="0"/>
          <w:numId w:val="0"/>
        </w:numPr>
        <w:spacing w:after="0"/>
        <w:ind w:left="28"/>
      </w:pPr>
    </w:p>
    <w:p w14:paraId="08E7D6A2" w14:textId="1244F3C9" w:rsidR="006F2D81" w:rsidRDefault="006F2D81" w:rsidP="00B55132">
      <w:pPr>
        <w:pStyle w:val="Bezmezer"/>
        <w:numPr>
          <w:ilvl w:val="3"/>
          <w:numId w:val="19"/>
        </w:numPr>
        <w:spacing w:after="0"/>
        <w:ind w:left="28" w:hanging="425"/>
      </w:pPr>
      <w:r>
        <w:t>Pokud není ve smlouvě výslovně uvedeno jinak, řídí se smluvní strany příslušnými ustanoveními občanského zákoníku</w:t>
      </w:r>
      <w:r w:rsidR="008C7BED">
        <w:t>.</w:t>
      </w:r>
    </w:p>
    <w:p w14:paraId="7A4920D6" w14:textId="77777777" w:rsidR="008C7BED" w:rsidRDefault="008C7BED" w:rsidP="00FE66F2">
      <w:pPr>
        <w:pStyle w:val="Bezmezer"/>
        <w:numPr>
          <w:ilvl w:val="0"/>
          <w:numId w:val="0"/>
        </w:numPr>
        <w:spacing w:after="0"/>
        <w:ind w:left="28"/>
      </w:pPr>
    </w:p>
    <w:p w14:paraId="788F6F48" w14:textId="08C1DDE1" w:rsidR="003A2BD1" w:rsidRDefault="006F2D81" w:rsidP="00B55132">
      <w:pPr>
        <w:pStyle w:val="Bezmezer"/>
        <w:numPr>
          <w:ilvl w:val="3"/>
          <w:numId w:val="19"/>
        </w:numPr>
        <w:spacing w:after="0"/>
        <w:ind w:left="28" w:hanging="425"/>
      </w:pPr>
      <w:r>
        <w:t>Jakékoliv změny této smlouvy je možné provádět pouze písemně formou dodatku k této smlouvě v s</w:t>
      </w:r>
      <w:r w:rsidR="0095408F">
        <w:t xml:space="preserve">ouladu s občanským zákoníkem a </w:t>
      </w:r>
      <w:r>
        <w:t>Z</w:t>
      </w:r>
      <w:r w:rsidR="00A06100">
        <w:t>Z</w:t>
      </w:r>
      <w:r>
        <w:t>VZ. Změny v kontaktních údajích lze činit i jednostranným oznámením (v listinné nebo v elektronické formě) podepsaným oprávněnou osobou nebo i prostým emailem prostřednictvím emailových adres kontaktních osob.</w:t>
      </w:r>
    </w:p>
    <w:p w14:paraId="1069A6F4" w14:textId="77777777" w:rsidR="008C7BED" w:rsidRDefault="008C7BED" w:rsidP="008C7BED">
      <w:pPr>
        <w:pStyle w:val="Bezmezer"/>
        <w:numPr>
          <w:ilvl w:val="0"/>
          <w:numId w:val="0"/>
        </w:numPr>
        <w:spacing w:after="0"/>
      </w:pPr>
    </w:p>
    <w:p w14:paraId="78555C7A" w14:textId="65DA76CF" w:rsidR="003A2BD1" w:rsidRDefault="006F2D81" w:rsidP="00B55132">
      <w:pPr>
        <w:pStyle w:val="Bezmezer"/>
        <w:numPr>
          <w:ilvl w:val="3"/>
          <w:numId w:val="19"/>
        </w:numPr>
        <w:spacing w:after="0"/>
        <w:ind w:left="28" w:hanging="425"/>
      </w:pPr>
      <w:r w:rsidRPr="003A2BD1">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129A44CA" w14:textId="77777777" w:rsidR="008C7BED" w:rsidRPr="003A2BD1" w:rsidRDefault="008C7BED" w:rsidP="00FE66F2">
      <w:pPr>
        <w:pStyle w:val="Bezmezer"/>
        <w:numPr>
          <w:ilvl w:val="0"/>
          <w:numId w:val="0"/>
        </w:numPr>
        <w:spacing w:after="0"/>
        <w:ind w:left="28"/>
      </w:pPr>
    </w:p>
    <w:p w14:paraId="58FD4776" w14:textId="6BC97316" w:rsidR="003A2BD1" w:rsidRDefault="006F2D81" w:rsidP="00B55132">
      <w:pPr>
        <w:pStyle w:val="Bezmezer"/>
        <w:numPr>
          <w:ilvl w:val="3"/>
          <w:numId w:val="19"/>
        </w:numPr>
        <w:spacing w:after="0"/>
        <w:ind w:left="28" w:hanging="425"/>
      </w:pPr>
      <w:r w:rsidRPr="003A2BD1">
        <w:t xml:space="preserve">Prodávající tímto prohlašuje, že na sebe přebírá nebezpečí změny okolností po uzavření této smlouvy ve smyslu ustanovení § 1765 a § 1766 občanského zákoníku. </w:t>
      </w:r>
    </w:p>
    <w:p w14:paraId="03CC7648" w14:textId="77777777" w:rsidR="008C7BED" w:rsidRPr="003A2BD1" w:rsidRDefault="008C7BED" w:rsidP="008C7BED">
      <w:pPr>
        <w:pStyle w:val="Bezmezer"/>
        <w:numPr>
          <w:ilvl w:val="0"/>
          <w:numId w:val="0"/>
        </w:numPr>
        <w:spacing w:after="0"/>
      </w:pPr>
    </w:p>
    <w:p w14:paraId="0A1DFD21" w14:textId="357D9BC1" w:rsidR="003A2BD1" w:rsidRDefault="006F2D81" w:rsidP="00B55132">
      <w:pPr>
        <w:pStyle w:val="Bezmezer"/>
        <w:numPr>
          <w:ilvl w:val="3"/>
          <w:numId w:val="19"/>
        </w:numPr>
        <w:spacing w:after="0"/>
        <w:ind w:left="28" w:hanging="425"/>
      </w:pPr>
      <w:r w:rsidRPr="003A2BD1">
        <w:t xml:space="preserve">Smluvní strany vylučují aplikaci následujících ustanovení občanského zákoníku na tuto smlouvu: § 557, § </w:t>
      </w:r>
      <w:proofErr w:type="gramStart"/>
      <w:r w:rsidRPr="003A2BD1">
        <w:t>1793 – 1795</w:t>
      </w:r>
      <w:proofErr w:type="gramEnd"/>
      <w:r w:rsidRPr="003A2BD1">
        <w:t>, § 1799 a § 1800.</w:t>
      </w:r>
    </w:p>
    <w:p w14:paraId="50609B62" w14:textId="77777777" w:rsidR="008C7BED" w:rsidRPr="003A2BD1" w:rsidRDefault="008C7BED" w:rsidP="00912B0D">
      <w:pPr>
        <w:pStyle w:val="Bezmezer"/>
        <w:numPr>
          <w:ilvl w:val="0"/>
          <w:numId w:val="0"/>
        </w:numPr>
        <w:spacing w:after="0"/>
        <w:ind w:left="28"/>
      </w:pPr>
    </w:p>
    <w:p w14:paraId="2A61250F" w14:textId="02132356" w:rsidR="003A2BD1" w:rsidRDefault="006F2D81" w:rsidP="00B55132">
      <w:pPr>
        <w:pStyle w:val="Bezmezer"/>
        <w:numPr>
          <w:ilvl w:val="3"/>
          <w:numId w:val="19"/>
        </w:numPr>
        <w:spacing w:after="0"/>
        <w:ind w:left="28" w:hanging="425"/>
      </w:pPr>
      <w:r w:rsidRPr="003A2BD1">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3A17591E" w14:textId="77777777" w:rsidR="008C7BED" w:rsidRPr="003A2BD1" w:rsidRDefault="008C7BED" w:rsidP="00912B0D">
      <w:pPr>
        <w:pStyle w:val="Bezmezer"/>
        <w:numPr>
          <w:ilvl w:val="0"/>
          <w:numId w:val="0"/>
        </w:numPr>
        <w:spacing w:after="0"/>
        <w:ind w:left="28"/>
      </w:pPr>
    </w:p>
    <w:p w14:paraId="6EB7C726" w14:textId="19E9C1A0" w:rsidR="003A2BD1" w:rsidRDefault="006F2D81" w:rsidP="00B55132">
      <w:pPr>
        <w:pStyle w:val="Bezmezer"/>
        <w:numPr>
          <w:ilvl w:val="3"/>
          <w:numId w:val="19"/>
        </w:numPr>
        <w:spacing w:after="0"/>
        <w:ind w:left="28" w:hanging="425"/>
      </w:pPr>
      <w:r w:rsidRPr="003A2BD1">
        <w:t>Odlišně od zákona smluvní strany ujednávají, že plnění prodávajícího nemůže být odepřeno, ani když budou splněny podmínky § 1912 odst. 1 občanského zákoníku.</w:t>
      </w:r>
    </w:p>
    <w:p w14:paraId="5AE7C2CB" w14:textId="77777777" w:rsidR="008C7BED" w:rsidRPr="003A2BD1" w:rsidRDefault="008C7BED" w:rsidP="00912B0D">
      <w:pPr>
        <w:pStyle w:val="Bezmezer"/>
        <w:numPr>
          <w:ilvl w:val="0"/>
          <w:numId w:val="0"/>
        </w:numPr>
        <w:spacing w:after="0"/>
        <w:ind w:left="28"/>
      </w:pPr>
    </w:p>
    <w:p w14:paraId="4E611198" w14:textId="3A3B9FEE" w:rsidR="003A2BD1" w:rsidRDefault="006F2D81" w:rsidP="00B55132">
      <w:pPr>
        <w:pStyle w:val="Bezmezer"/>
        <w:numPr>
          <w:ilvl w:val="3"/>
          <w:numId w:val="19"/>
        </w:numPr>
        <w:spacing w:after="0"/>
        <w:ind w:left="28" w:hanging="425"/>
      </w:pPr>
      <w:r>
        <w:t xml:space="preserve">Prodávající 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dodavatele ukáže jako nepravdivé, zavazuje se dodavatel zaplatit </w:t>
      </w:r>
      <w:r w:rsidR="002A6D56">
        <w:t>kupujícímu</w:t>
      </w:r>
      <w:r>
        <w:t xml:space="preserve"> smluvní pokutu ve výši </w:t>
      </w:r>
      <w:proofErr w:type="gramStart"/>
      <w:r>
        <w:t>50.000,-</w:t>
      </w:r>
      <w:proofErr w:type="gramEnd"/>
      <w:r>
        <w:t xml:space="preserve"> Kč.  Vedle smluvní pokuty má </w:t>
      </w:r>
      <w:r w:rsidR="00457BD7">
        <w:t>kupující</w:t>
      </w:r>
      <w:r>
        <w:t xml:space="preserve"> právo na náhradu škody v plné výši, čímž smluvní strany vylučují použití § 2050 občanského zákoníku. Dodavatel, který je plátcem DPH a poskytovatelem zdanitelného plnění a v případě, že jím poskytnuté zdanitelné plnění nepodléhá režimu přenesení daňové povinnosti, se zavazuje, že povinnosti plynoucí mu ze zákona </w:t>
      </w:r>
      <w:r w:rsidR="005D27AC">
        <w:t xml:space="preserve">č. 235/2004 Sb., o dani z přidané hodnoty, ve znění </w:t>
      </w:r>
      <w:r w:rsidR="005D27AC">
        <w:lastRenderedPageBreak/>
        <w:t xml:space="preserve">pozdějších předpisů (dále jen „zákon o DPH“) </w:t>
      </w:r>
      <w:r>
        <w:t xml:space="preserve">bude plnit řádně a včas. Zejména se zavazuje, že nebude úmyslně vystavovat </w:t>
      </w:r>
      <w:r w:rsidR="00457BD7">
        <w:t>kupujícího</w:t>
      </w:r>
      <w:r>
        <w:t xml:space="preserve"> riziku plnění z titulu ručení za nezaplacenou daň dle § 109 zákona o DPH. Pokud okolnosti budou nasvědčovat tomu, že by mohla ve vztahu ke zdanitelnému plnění realizovanému dodavatelem na základě této smlouvy vzniknout ručitelská povinnost ve smyslu § 109 zákona o DPH, vyhrazuje si </w:t>
      </w:r>
      <w:r w:rsidR="00457BD7">
        <w:t>kupující</w:t>
      </w:r>
      <w:r>
        <w:t xml:space="preserve"> právo uhradit daň z tohoto zdanitelného plnění místně příslušnému správci daně dodavatele postupem podle § 109a téhož zákona. Úhrada za plnění bude dodavatelovi o tuto daň snížena. Aplikací výše uvedeného postupu zaniká závazek ve výši DPH uhrazené za dodavatele. Uplatnění</w:t>
      </w:r>
      <w:r w:rsidR="00457BD7">
        <w:t xml:space="preserve"> tohoto postupu úhrady daně se kupující</w:t>
      </w:r>
      <w:r>
        <w:t xml:space="preserve"> zavazuje dodavatelovi neprodleně písemně oznámit.</w:t>
      </w:r>
    </w:p>
    <w:p w14:paraId="2FEA7C44" w14:textId="77777777" w:rsidR="008C7BED" w:rsidRDefault="008C7BED" w:rsidP="008C7BED">
      <w:pPr>
        <w:pStyle w:val="Bezmezer"/>
        <w:numPr>
          <w:ilvl w:val="0"/>
          <w:numId w:val="0"/>
        </w:numPr>
        <w:spacing w:after="0"/>
        <w:ind w:left="-397"/>
      </w:pPr>
    </w:p>
    <w:p w14:paraId="22E6594C" w14:textId="356D29F0" w:rsidR="003A2BD1" w:rsidRDefault="000D409C" w:rsidP="00B55132">
      <w:pPr>
        <w:pStyle w:val="Bezmezer"/>
        <w:numPr>
          <w:ilvl w:val="3"/>
          <w:numId w:val="19"/>
        </w:numPr>
        <w:spacing w:after="0"/>
        <w:ind w:left="28" w:hanging="425"/>
      </w:pPr>
      <w:r w:rsidRPr="003A2BD1">
        <w:t>Prodávající prohlašuje, že předmět koupě, které bude dodávat v rámci plnění předmětu této smlouvy podle výše uvedených podmínek, nemá a nebude mít právní vady, že je v jeho výlučném vlastnictví, a že je oprávněn s ním nakládat za účelem jeho prodeje</w:t>
      </w:r>
      <w:r w:rsidR="00424287">
        <w:t>.</w:t>
      </w:r>
    </w:p>
    <w:p w14:paraId="1A53D5D5" w14:textId="77777777" w:rsidR="008C7BED" w:rsidRDefault="008C7BED" w:rsidP="00912B0D">
      <w:pPr>
        <w:pStyle w:val="Bezmezer"/>
        <w:numPr>
          <w:ilvl w:val="0"/>
          <w:numId w:val="0"/>
        </w:numPr>
        <w:spacing w:after="0"/>
        <w:ind w:left="28"/>
      </w:pPr>
    </w:p>
    <w:p w14:paraId="28DA4A18" w14:textId="4A17C82F" w:rsidR="002B5DC5" w:rsidRPr="008C7BED" w:rsidRDefault="002B5DC5" w:rsidP="00B55132">
      <w:pPr>
        <w:pStyle w:val="Bezmezer"/>
        <w:numPr>
          <w:ilvl w:val="3"/>
          <w:numId w:val="19"/>
        </w:numPr>
        <w:spacing w:after="0"/>
        <w:ind w:left="28" w:hanging="425"/>
      </w:pPr>
      <w:r w:rsidRPr="00912B0D">
        <w:t xml:space="preserve">Tato smlouva je podepsána smluvními stranami elektronicky. Každý prodávající </w:t>
      </w:r>
      <w:proofErr w:type="gramStart"/>
      <w:r w:rsidRPr="00912B0D">
        <w:t>obdrží</w:t>
      </w:r>
      <w:proofErr w:type="gramEnd"/>
      <w:r w:rsidRPr="00912B0D">
        <w:t xml:space="preserve"> elektronický originál smlouvy. Tato smlouva je vyhotovena v českém jazyce.</w:t>
      </w:r>
    </w:p>
    <w:p w14:paraId="0823957D" w14:textId="77777777" w:rsidR="008C7BED" w:rsidRPr="003A2BD1" w:rsidRDefault="008C7BED" w:rsidP="00912B0D">
      <w:pPr>
        <w:pStyle w:val="Bezmezer"/>
        <w:numPr>
          <w:ilvl w:val="0"/>
          <w:numId w:val="0"/>
        </w:numPr>
        <w:spacing w:after="0"/>
        <w:ind w:left="28"/>
      </w:pPr>
    </w:p>
    <w:p w14:paraId="5E58AFCE" w14:textId="261AC809" w:rsidR="00906DE7" w:rsidRDefault="003A2BD1" w:rsidP="00B55132">
      <w:pPr>
        <w:pStyle w:val="Bezmezer"/>
        <w:numPr>
          <w:ilvl w:val="3"/>
          <w:numId w:val="19"/>
        </w:numPr>
        <w:spacing w:after="0"/>
        <w:ind w:left="28" w:hanging="425"/>
      </w:pPr>
      <w:r w:rsidRPr="00DA2C52">
        <w:t xml:space="preserve">Spory vzniklé při plnění této </w:t>
      </w:r>
      <w:r>
        <w:t>dohod</w:t>
      </w:r>
      <w:r w:rsidRPr="00DA2C52">
        <w:t xml:space="preserve">y nebo neuspokojené nároky některé smluvní strany budou řešeny jednáním. </w:t>
      </w:r>
      <w:proofErr w:type="gramStart"/>
      <w:r w:rsidRPr="00DA2C52">
        <w:t>Nepodaří</w:t>
      </w:r>
      <w:proofErr w:type="gramEnd"/>
      <w:r w:rsidRPr="00DA2C52">
        <w:t xml:space="preserve">-li se spornou záležitost nebo nárok takto vyřešit, je kterákoliv ze smluvních stran oprávněna předložit věc k rozhodnutí příslušnému soudu. </w:t>
      </w:r>
      <w:r>
        <w:t>Smluvní s</w:t>
      </w:r>
      <w:r w:rsidRPr="00DA2C52">
        <w:t xml:space="preserve">trany se ve smyslu ustanovení § 89a zákona č. 99/1963 Sb., občanský soudní řád, ve znění pozdějších předpisů dohodly, že místně příslušným soudem pro řešení sporů bude </w:t>
      </w:r>
      <w:r>
        <w:t>Krajský</w:t>
      </w:r>
      <w:r w:rsidRPr="00DA2C52">
        <w:t xml:space="preserve"> soud v</w:t>
      </w:r>
      <w:r>
        <w:t> Českých Budějovicích</w:t>
      </w:r>
      <w:r w:rsidRPr="00DA2C52">
        <w:t xml:space="preserve"> a </w:t>
      </w:r>
      <w:r>
        <w:t>Okresní</w:t>
      </w:r>
      <w:r w:rsidRPr="00DA2C52">
        <w:t xml:space="preserve"> soud </w:t>
      </w:r>
      <w:r>
        <w:t>v Českých Budějovicích</w:t>
      </w:r>
      <w:r w:rsidRPr="00DA2C52">
        <w:t xml:space="preserve"> podle jejich věcné příslušnosti</w:t>
      </w:r>
      <w:r>
        <w:t>.</w:t>
      </w:r>
    </w:p>
    <w:p w14:paraId="37298956" w14:textId="77777777" w:rsidR="008C7BED" w:rsidRDefault="008C7BED" w:rsidP="00912B0D">
      <w:pPr>
        <w:pStyle w:val="Bezmezer"/>
        <w:numPr>
          <w:ilvl w:val="0"/>
          <w:numId w:val="0"/>
        </w:numPr>
        <w:spacing w:after="0"/>
        <w:ind w:left="28"/>
      </w:pPr>
    </w:p>
    <w:p w14:paraId="69675A1F" w14:textId="39BBD602" w:rsidR="00906DE7" w:rsidRPr="00906DE7" w:rsidRDefault="00906DE7" w:rsidP="00B55132">
      <w:pPr>
        <w:pStyle w:val="Bezmezer"/>
        <w:numPr>
          <w:ilvl w:val="3"/>
          <w:numId w:val="19"/>
        </w:numPr>
        <w:spacing w:after="0"/>
        <w:ind w:left="28" w:hanging="425"/>
      </w:pPr>
      <w:r w:rsidRPr="00906DE7">
        <w:t>Smluvní strany prohlašují, že jsou s obsahem Smlouvy seznámeny a že ji uzavírají na základě svobodné a vážné vůle, nikoliv v tísni a za nápadně nevýhodných podmínek. Na důkaz těchto skutečností připojují své podpisy.</w:t>
      </w:r>
    </w:p>
    <w:p w14:paraId="2CF8CEF4" w14:textId="77777777" w:rsidR="00681BCE" w:rsidRDefault="00681BCE" w:rsidP="003B0A22">
      <w:pPr>
        <w:rPr>
          <w:rFonts w:cs="Arial"/>
        </w:rPr>
      </w:pPr>
    </w:p>
    <w:p w14:paraId="4F35FCB0" w14:textId="609AFBC5" w:rsidR="003856A4" w:rsidRDefault="003A7BEA" w:rsidP="003B0A22">
      <w:pPr>
        <w:rPr>
          <w:rFonts w:cs="Arial"/>
        </w:rPr>
      </w:pPr>
      <w:r>
        <w:rPr>
          <w:rFonts w:cs="Arial"/>
        </w:rPr>
        <w:t>Nedílnou součástí této smlouvy jsou</w:t>
      </w:r>
      <w:r w:rsidR="00D64E66">
        <w:rPr>
          <w:rFonts w:cs="Arial"/>
        </w:rPr>
        <w:t xml:space="preserve"> tyto přílohy</w:t>
      </w:r>
      <w:r>
        <w:rPr>
          <w:rFonts w:cs="Arial"/>
        </w:rPr>
        <w:t>:</w:t>
      </w:r>
    </w:p>
    <w:p w14:paraId="5BE6143F" w14:textId="77777777" w:rsidR="00D64E66" w:rsidRDefault="00D64E66" w:rsidP="003B0A22">
      <w:pPr>
        <w:rPr>
          <w:rFonts w:cs="Arial"/>
        </w:rPr>
      </w:pPr>
    </w:p>
    <w:tbl>
      <w:tblPr>
        <w:tblStyle w:val="Mkatabulky"/>
        <w:tblW w:w="9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0"/>
        <w:gridCol w:w="7631"/>
      </w:tblGrid>
      <w:tr w:rsidR="00FA2DB4" w:rsidRPr="005B14BD" w14:paraId="4A90981F" w14:textId="77777777" w:rsidTr="001B2B92">
        <w:trPr>
          <w:trHeight w:val="408"/>
        </w:trPr>
        <w:tc>
          <w:tcPr>
            <w:tcW w:w="1580" w:type="dxa"/>
          </w:tcPr>
          <w:p w14:paraId="6F262312" w14:textId="6F21502C" w:rsidR="00FA2DB4" w:rsidRPr="005B14BD" w:rsidRDefault="00FA2DB4" w:rsidP="005B14BD">
            <w:pPr>
              <w:rPr>
                <w:rFonts w:eastAsia="Calibri"/>
              </w:rPr>
            </w:pPr>
            <w:r w:rsidRPr="005B14BD">
              <w:t xml:space="preserve">Příloha č. 1 </w:t>
            </w:r>
          </w:p>
        </w:tc>
        <w:tc>
          <w:tcPr>
            <w:tcW w:w="7631" w:type="dxa"/>
          </w:tcPr>
          <w:p w14:paraId="251C525E" w14:textId="01955596" w:rsidR="00FA2DB4" w:rsidRPr="005B14BD" w:rsidRDefault="00FA2DB4" w:rsidP="005B14BD">
            <w:r w:rsidRPr="005B14BD">
              <w:t xml:space="preserve">Cena </w:t>
            </w:r>
            <w:r w:rsidR="00961BF4" w:rsidRPr="005B14BD">
              <w:t xml:space="preserve">specifikace </w:t>
            </w:r>
            <w:r w:rsidRPr="005B14BD">
              <w:t>předmětu plnění</w:t>
            </w:r>
          </w:p>
        </w:tc>
      </w:tr>
      <w:tr w:rsidR="00FA2DB4" w:rsidRPr="005B14BD" w14:paraId="56325C9E" w14:textId="77777777" w:rsidTr="001B2B92">
        <w:trPr>
          <w:trHeight w:val="418"/>
        </w:trPr>
        <w:tc>
          <w:tcPr>
            <w:tcW w:w="1580" w:type="dxa"/>
          </w:tcPr>
          <w:p w14:paraId="7B093B2E" w14:textId="528E3C7E" w:rsidR="00FA2DB4" w:rsidRPr="005B14BD" w:rsidRDefault="00FA2DB4" w:rsidP="005B14BD">
            <w:r w:rsidRPr="005B14BD">
              <w:t xml:space="preserve">Příloha č. 2 </w:t>
            </w:r>
          </w:p>
        </w:tc>
        <w:tc>
          <w:tcPr>
            <w:tcW w:w="7631" w:type="dxa"/>
          </w:tcPr>
          <w:p w14:paraId="2C305B7C" w14:textId="35B38BCF" w:rsidR="00FA2DB4" w:rsidRPr="005B14BD" w:rsidRDefault="00FA2DB4" w:rsidP="005B14BD">
            <w:r w:rsidRPr="005B14BD">
              <w:t>Technická specifikace předmětu plnění</w:t>
            </w:r>
          </w:p>
        </w:tc>
      </w:tr>
      <w:tr w:rsidR="00FA2DB4" w:rsidRPr="005B14BD" w14:paraId="2B910737" w14:textId="77777777" w:rsidTr="001B2B92">
        <w:trPr>
          <w:trHeight w:val="408"/>
        </w:trPr>
        <w:tc>
          <w:tcPr>
            <w:tcW w:w="1580" w:type="dxa"/>
          </w:tcPr>
          <w:p w14:paraId="3DCFE9F3" w14:textId="75B7FDDE" w:rsidR="00FA2DB4" w:rsidRPr="005B14BD" w:rsidRDefault="00FA2DB4" w:rsidP="005B14BD">
            <w:r w:rsidRPr="005B14BD">
              <w:t xml:space="preserve">Příloha č. 3 </w:t>
            </w:r>
          </w:p>
        </w:tc>
        <w:tc>
          <w:tcPr>
            <w:tcW w:w="7631" w:type="dxa"/>
          </w:tcPr>
          <w:p w14:paraId="6C4EF16E" w14:textId="2E931B0C" w:rsidR="00FA2DB4" w:rsidRPr="005B14BD" w:rsidRDefault="00FA2DB4" w:rsidP="005B14BD">
            <w:r w:rsidRPr="005B14BD">
              <w:t>Technické parametry uváděné prodávajícím</w:t>
            </w:r>
          </w:p>
        </w:tc>
      </w:tr>
      <w:tr w:rsidR="00FA2DB4" w:rsidRPr="005B14BD" w14:paraId="607B29B2" w14:textId="77777777" w:rsidTr="001B2B92">
        <w:trPr>
          <w:trHeight w:val="418"/>
        </w:trPr>
        <w:tc>
          <w:tcPr>
            <w:tcW w:w="1580" w:type="dxa"/>
          </w:tcPr>
          <w:p w14:paraId="2540EF02" w14:textId="593D22E3" w:rsidR="00FA2DB4" w:rsidRPr="005B14BD" w:rsidRDefault="00FA2DB4" w:rsidP="005B14BD">
            <w:r w:rsidRPr="005B14BD">
              <w:t xml:space="preserve">Příloha č. 4 </w:t>
            </w:r>
          </w:p>
        </w:tc>
        <w:tc>
          <w:tcPr>
            <w:tcW w:w="7631" w:type="dxa"/>
          </w:tcPr>
          <w:p w14:paraId="471DE230" w14:textId="7681E9BB" w:rsidR="00FA2DB4" w:rsidRPr="005B14BD" w:rsidRDefault="00FA2DB4" w:rsidP="005B14BD">
            <w:r w:rsidRPr="005B14BD">
              <w:t xml:space="preserve">Všeobecné nákupní podmínky společnosti E.ON Czech </w:t>
            </w:r>
          </w:p>
        </w:tc>
      </w:tr>
      <w:tr w:rsidR="00FA2DB4" w:rsidRPr="005B14BD" w14:paraId="26FA0C13" w14:textId="77777777" w:rsidTr="001B2B92">
        <w:trPr>
          <w:trHeight w:val="408"/>
        </w:trPr>
        <w:tc>
          <w:tcPr>
            <w:tcW w:w="1580" w:type="dxa"/>
          </w:tcPr>
          <w:p w14:paraId="25122237" w14:textId="2AB3C43B" w:rsidR="005B14BD" w:rsidRDefault="005B14BD" w:rsidP="005B14BD">
            <w:r>
              <w:t>Příloha č. 5</w:t>
            </w:r>
          </w:p>
          <w:p w14:paraId="71BA3558" w14:textId="065378D4" w:rsidR="00FA2DB4" w:rsidRPr="005B14BD" w:rsidRDefault="00FA2DB4" w:rsidP="005B14BD">
            <w:r w:rsidRPr="005B14BD">
              <w:t xml:space="preserve">Příloha č. </w:t>
            </w:r>
            <w:r w:rsidR="005B14BD">
              <w:t>6</w:t>
            </w:r>
          </w:p>
        </w:tc>
        <w:tc>
          <w:tcPr>
            <w:tcW w:w="7631" w:type="dxa"/>
          </w:tcPr>
          <w:p w14:paraId="6C9119BF" w14:textId="6312879B" w:rsidR="005B14BD" w:rsidRDefault="005B14BD" w:rsidP="005B14BD">
            <w:r>
              <w:t>EU prohlášení o shodě</w:t>
            </w:r>
          </w:p>
          <w:p w14:paraId="0F9D7765" w14:textId="3D49D437" w:rsidR="001B2B92" w:rsidRPr="005B14BD" w:rsidRDefault="005B14BD" w:rsidP="005B14BD">
            <w:r>
              <w:t xml:space="preserve">Záruční podmínky </w:t>
            </w:r>
          </w:p>
        </w:tc>
      </w:tr>
      <w:tr w:rsidR="00961BF4" w:rsidRPr="005B14BD" w14:paraId="7FD39D5E" w14:textId="77777777" w:rsidTr="001B2B92">
        <w:trPr>
          <w:trHeight w:val="418"/>
        </w:trPr>
        <w:tc>
          <w:tcPr>
            <w:tcW w:w="1580" w:type="dxa"/>
          </w:tcPr>
          <w:p w14:paraId="590C7721" w14:textId="7CD4ABE0" w:rsidR="00961BF4" w:rsidRPr="005B14BD" w:rsidRDefault="00961BF4" w:rsidP="005B14BD">
            <w:r w:rsidRPr="005B14BD">
              <w:t xml:space="preserve">Příloha č. </w:t>
            </w:r>
            <w:r w:rsidR="005B14BD">
              <w:t>7</w:t>
            </w:r>
          </w:p>
        </w:tc>
        <w:tc>
          <w:tcPr>
            <w:tcW w:w="7631" w:type="dxa"/>
          </w:tcPr>
          <w:p w14:paraId="263904B9" w14:textId="62A7EC08" w:rsidR="005B14BD" w:rsidRDefault="007E023B" w:rsidP="005B14BD">
            <w:r w:rsidRPr="007E023B">
              <w:t>Datový list k plynotěsným oddílům SF6 a měřícím přístrojům stavu plynu</w:t>
            </w:r>
          </w:p>
          <w:p w14:paraId="2948CB78" w14:textId="77777777" w:rsidR="005B14BD" w:rsidRPr="005B14BD" w:rsidRDefault="005B14BD" w:rsidP="005B14BD"/>
          <w:p w14:paraId="6578F83C" w14:textId="77777777" w:rsidR="001B2B92" w:rsidRPr="005B14BD" w:rsidRDefault="001B2B92" w:rsidP="005B14BD"/>
          <w:p w14:paraId="04AA7030" w14:textId="76AF17E0" w:rsidR="00321306" w:rsidRPr="005B14BD" w:rsidRDefault="00321306" w:rsidP="005B14BD"/>
          <w:p w14:paraId="4E431D9B" w14:textId="1BB792B2" w:rsidR="001B2B92" w:rsidRPr="005B14BD" w:rsidRDefault="001B2B92" w:rsidP="005B14BD"/>
        </w:tc>
      </w:tr>
    </w:tbl>
    <w:p w14:paraId="005189EE" w14:textId="77777777" w:rsidR="0007047A" w:rsidRDefault="0007047A" w:rsidP="00785622">
      <w:pPr>
        <w:rPr>
          <w:rFonts w:cs="Arial"/>
          <w:highlight w:val="yellow"/>
        </w:rPr>
      </w:pPr>
    </w:p>
    <w:p w14:paraId="1C448405" w14:textId="0931538C" w:rsidR="003A7BEA" w:rsidRDefault="003A7BEA" w:rsidP="0019024D">
      <w:pPr>
        <w:spacing w:line="276" w:lineRule="auto"/>
        <w:ind w:left="4248" w:hanging="4245"/>
        <w:rPr>
          <w:rFonts w:cs="Arial"/>
        </w:rPr>
      </w:pPr>
      <w:r w:rsidRPr="0019024D">
        <w:rPr>
          <w:rFonts w:cs="Arial"/>
        </w:rPr>
        <w:lastRenderedPageBreak/>
        <w:t>V</w:t>
      </w:r>
      <w:r w:rsidR="009E27B5">
        <w:rPr>
          <w:rFonts w:cs="Arial"/>
        </w:rPr>
        <w:t xml:space="preserve"> </w:t>
      </w:r>
      <w:r w:rsidR="009E27B5" w:rsidRPr="00E22FD0">
        <w:rPr>
          <w:rFonts w:cs="Arial"/>
          <w:highlight w:val="yellow"/>
        </w:rPr>
        <w:t>doplní prodávající</w:t>
      </w:r>
      <w:r w:rsidR="009E27B5" w:rsidRPr="00E22FD0">
        <w:rPr>
          <w:highlight w:val="yellow"/>
        </w:rPr>
        <w:t xml:space="preserve"> </w:t>
      </w:r>
      <w:r w:rsidR="009E27B5">
        <w:rPr>
          <w:rFonts w:cs="Arial"/>
        </w:rPr>
        <w:t xml:space="preserve">dne </w:t>
      </w:r>
      <w:r w:rsidR="009E27B5" w:rsidRPr="00E22FD0">
        <w:rPr>
          <w:rFonts w:cs="Arial"/>
          <w:highlight w:val="yellow"/>
        </w:rPr>
        <w:t>doplní prodávající</w:t>
      </w:r>
      <w:r w:rsidR="00714EEB">
        <w:rPr>
          <w:rFonts w:cs="Arial"/>
          <w:b/>
        </w:rPr>
        <w:t xml:space="preserve">         </w:t>
      </w:r>
      <w:r>
        <w:rPr>
          <w:rFonts w:cs="Arial"/>
        </w:rPr>
        <w:t>V</w:t>
      </w:r>
      <w:r w:rsidR="009E27B5">
        <w:rPr>
          <w:rFonts w:cs="Arial"/>
        </w:rPr>
        <w:t> </w:t>
      </w:r>
      <w:r w:rsidR="00125F94">
        <w:rPr>
          <w:rFonts w:cs="Arial"/>
        </w:rPr>
        <w:t>Brně</w:t>
      </w:r>
      <w:r w:rsidR="009E27B5">
        <w:rPr>
          <w:rFonts w:cs="Arial"/>
        </w:rPr>
        <w:t xml:space="preserve"> </w:t>
      </w:r>
    </w:p>
    <w:p w14:paraId="36970C25" w14:textId="77777777" w:rsidR="0019024D" w:rsidRDefault="0019024D" w:rsidP="0019024D">
      <w:pPr>
        <w:spacing w:line="276" w:lineRule="auto"/>
        <w:ind w:left="4248" w:hanging="4245"/>
        <w:rPr>
          <w:rFonts w:cs="Arial"/>
        </w:rPr>
      </w:pPr>
    </w:p>
    <w:p w14:paraId="0B897442" w14:textId="261684A6" w:rsidR="003A7BEA" w:rsidRPr="00D62EA8" w:rsidRDefault="003A7BEA" w:rsidP="003A7BEA">
      <w:pPr>
        <w:tabs>
          <w:tab w:val="left" w:pos="4253"/>
        </w:tabs>
        <w:spacing w:line="276" w:lineRule="auto"/>
        <w:rPr>
          <w:rFonts w:cs="Arial"/>
          <w:bCs/>
        </w:rPr>
      </w:pPr>
      <w:r w:rsidRPr="00D62EA8">
        <w:rPr>
          <w:rFonts w:cs="Arial"/>
          <w:bCs/>
        </w:rPr>
        <w:t>Dodavatel/Prodávající:</w:t>
      </w:r>
      <w:r w:rsidRPr="00D62EA8">
        <w:rPr>
          <w:rFonts w:cs="Arial"/>
          <w:bCs/>
        </w:rPr>
        <w:tab/>
        <w:t>Zadavatel/Kupující</w:t>
      </w:r>
      <w:r w:rsidR="00810225">
        <w:rPr>
          <w:rFonts w:cs="Arial"/>
          <w:bCs/>
        </w:rPr>
        <w:t xml:space="preserve"> č.1</w:t>
      </w:r>
      <w:r w:rsidRPr="00D62EA8">
        <w:rPr>
          <w:rFonts w:cs="Arial"/>
          <w:bCs/>
        </w:rPr>
        <w:t>:</w:t>
      </w:r>
      <w:r w:rsidRPr="00D62EA8">
        <w:rPr>
          <w:rFonts w:cs="Arial"/>
          <w:bCs/>
        </w:rPr>
        <w:tab/>
      </w:r>
    </w:p>
    <w:p w14:paraId="333DC38C" w14:textId="62FC7660" w:rsidR="003A7BEA" w:rsidRPr="00D62EA8" w:rsidRDefault="009E27B5" w:rsidP="003A7BEA">
      <w:pPr>
        <w:spacing w:line="276" w:lineRule="auto"/>
        <w:rPr>
          <w:rFonts w:cs="Arial"/>
          <w:bCs/>
        </w:rPr>
      </w:pPr>
      <w:r w:rsidRPr="00E22FD0">
        <w:rPr>
          <w:rStyle w:val="platne1"/>
          <w:rFonts w:ascii="Arial" w:hAnsi="Arial" w:cs="Arial"/>
          <w:b/>
          <w:bCs/>
          <w:highlight w:val="yellow"/>
        </w:rPr>
        <w:t>doplní prodávající</w:t>
      </w:r>
      <w:r w:rsidR="003A7BEA" w:rsidRPr="00D62EA8">
        <w:rPr>
          <w:rFonts w:cs="Arial"/>
          <w:bCs/>
        </w:rPr>
        <w:tab/>
      </w:r>
      <w:r w:rsidR="003A7BEA" w:rsidRPr="00D62EA8">
        <w:rPr>
          <w:rFonts w:cs="Arial"/>
          <w:bCs/>
        </w:rPr>
        <w:tab/>
      </w:r>
      <w:r w:rsidR="003A7BEA" w:rsidRPr="00D62EA8">
        <w:rPr>
          <w:rFonts w:cs="Arial"/>
          <w:bCs/>
        </w:rPr>
        <w:tab/>
      </w:r>
      <w:r>
        <w:rPr>
          <w:rFonts w:cs="Arial"/>
          <w:bCs/>
        </w:rPr>
        <w:tab/>
      </w:r>
      <w:r w:rsidR="00AC5A7E">
        <w:rPr>
          <w:rFonts w:cs="Arial"/>
        </w:rPr>
        <w:t>EG.D, a.s</w:t>
      </w:r>
    </w:p>
    <w:p w14:paraId="01440CCE" w14:textId="6BEAD746" w:rsidR="0019024D" w:rsidRDefault="0019024D" w:rsidP="003A7BEA">
      <w:pPr>
        <w:spacing w:line="276" w:lineRule="auto"/>
        <w:rPr>
          <w:rFonts w:cs="Arial"/>
          <w:bCs/>
        </w:rPr>
      </w:pPr>
    </w:p>
    <w:p w14:paraId="650E2D40" w14:textId="77777777" w:rsidR="00DB34E0" w:rsidRPr="00D62EA8" w:rsidRDefault="00DB34E0" w:rsidP="003A7BEA">
      <w:pPr>
        <w:spacing w:line="276" w:lineRule="auto"/>
        <w:rPr>
          <w:rFonts w:cs="Arial"/>
          <w:bCs/>
        </w:rPr>
      </w:pPr>
    </w:p>
    <w:p w14:paraId="49F20B25" w14:textId="77777777" w:rsidR="003A7BEA" w:rsidRPr="00D62EA8" w:rsidRDefault="003A7BEA" w:rsidP="003A7BEA">
      <w:pPr>
        <w:spacing w:line="276" w:lineRule="auto"/>
        <w:rPr>
          <w:rFonts w:cs="Arial"/>
          <w:bCs/>
        </w:rPr>
      </w:pPr>
    </w:p>
    <w:p w14:paraId="65A25AC3" w14:textId="77777777" w:rsidR="003A7BEA" w:rsidRPr="008B0A32" w:rsidRDefault="003A7BEA" w:rsidP="003A7BEA">
      <w:pPr>
        <w:rPr>
          <w:rFonts w:cs="Arial"/>
          <w:bCs/>
        </w:rPr>
      </w:pPr>
      <w:r w:rsidRPr="008B0A32">
        <w:rPr>
          <w:rFonts w:cs="Arial"/>
          <w:bCs/>
        </w:rPr>
        <w:t>________________________</w:t>
      </w:r>
      <w:r w:rsidRPr="008B0A32">
        <w:rPr>
          <w:rFonts w:cs="Arial"/>
          <w:bCs/>
        </w:rPr>
        <w:tab/>
      </w:r>
      <w:r w:rsidRPr="008B0A32">
        <w:rPr>
          <w:rFonts w:cs="Arial"/>
          <w:bCs/>
        </w:rPr>
        <w:tab/>
      </w:r>
      <w:r w:rsidRPr="008B0A32">
        <w:rPr>
          <w:rFonts w:cs="Arial"/>
          <w:bCs/>
        </w:rPr>
        <w:tab/>
        <w:t>________________________________</w:t>
      </w:r>
    </w:p>
    <w:p w14:paraId="1A0923AB" w14:textId="77777777" w:rsidR="00037A7B" w:rsidRDefault="00647211" w:rsidP="009E27B5">
      <w:pPr>
        <w:spacing w:line="276" w:lineRule="auto"/>
        <w:ind w:left="3540" w:firstLine="708"/>
      </w:pPr>
      <w:r w:rsidRPr="008B0A32">
        <w:t>Ing. Pavel Čada, Ph.D.</w:t>
      </w:r>
      <w:r w:rsidR="0007047A">
        <w:t xml:space="preserve"> </w:t>
      </w:r>
    </w:p>
    <w:p w14:paraId="0B27E94B" w14:textId="0BD2335D" w:rsidR="003A7BEA" w:rsidRPr="00D62EA8" w:rsidRDefault="00647211" w:rsidP="009E27B5">
      <w:pPr>
        <w:spacing w:line="276" w:lineRule="auto"/>
        <w:ind w:left="3540" w:firstLine="708"/>
        <w:rPr>
          <w:rFonts w:cs="Arial"/>
          <w:bCs/>
        </w:rPr>
      </w:pPr>
      <w:r>
        <w:rPr>
          <w:bCs/>
        </w:rPr>
        <w:t>Místopředseda</w:t>
      </w:r>
      <w:r w:rsidRPr="008B0A32">
        <w:rPr>
          <w:bCs/>
        </w:rPr>
        <w:t xml:space="preserve"> </w:t>
      </w:r>
      <w:r w:rsidR="00601E6F" w:rsidRPr="008B0A32">
        <w:rPr>
          <w:bCs/>
        </w:rPr>
        <w:t>představenstva</w:t>
      </w:r>
    </w:p>
    <w:p w14:paraId="20DF64DE" w14:textId="390407BF" w:rsidR="0019024D" w:rsidRDefault="003A7BEA" w:rsidP="00495A7A">
      <w:pPr>
        <w:spacing w:line="276" w:lineRule="auto"/>
        <w:rPr>
          <w:rFonts w:cs="Arial"/>
        </w:rPr>
      </w:pPr>
      <w:r>
        <w:rPr>
          <w:rFonts w:cs="Arial"/>
        </w:rPr>
        <w:tab/>
      </w:r>
      <w:r>
        <w:rPr>
          <w:rFonts w:cs="Arial"/>
        </w:rPr>
        <w:tab/>
      </w:r>
      <w:r>
        <w:rPr>
          <w:rFonts w:cs="Arial"/>
        </w:rPr>
        <w:tab/>
      </w:r>
      <w:r>
        <w:rPr>
          <w:rFonts w:cs="Arial"/>
        </w:rPr>
        <w:tab/>
      </w:r>
      <w:r>
        <w:rPr>
          <w:rFonts w:cs="Arial"/>
        </w:rPr>
        <w:tab/>
      </w:r>
      <w:r>
        <w:rPr>
          <w:rFonts w:cs="Arial"/>
        </w:rPr>
        <w:tab/>
      </w:r>
    </w:p>
    <w:p w14:paraId="6AA9EE32" w14:textId="1423DCC4" w:rsidR="00D62EA8" w:rsidRDefault="00D62EA8" w:rsidP="00495A7A">
      <w:pPr>
        <w:spacing w:line="276" w:lineRule="auto"/>
        <w:rPr>
          <w:rFonts w:cs="Arial"/>
        </w:rPr>
      </w:pPr>
    </w:p>
    <w:p w14:paraId="3ED9148F" w14:textId="77777777" w:rsidR="00D62EA8" w:rsidRDefault="00D62EA8" w:rsidP="00495A7A">
      <w:pPr>
        <w:spacing w:line="276" w:lineRule="auto"/>
        <w:rPr>
          <w:rFonts w:cs="Arial"/>
        </w:rPr>
      </w:pPr>
    </w:p>
    <w:p w14:paraId="13764D9F" w14:textId="29C6A627" w:rsidR="003A7BEA" w:rsidRDefault="003A7BEA" w:rsidP="00495A7A">
      <w:pPr>
        <w:spacing w:line="276" w:lineRule="auto"/>
        <w:rPr>
          <w:rFonts w:cs="Arial"/>
        </w:rPr>
      </w:pPr>
      <w:r>
        <w:rPr>
          <w:rFonts w:cs="Arial"/>
        </w:rPr>
        <w:tab/>
      </w:r>
      <w:r>
        <w:rPr>
          <w:rFonts w:cs="Arial"/>
        </w:rPr>
        <w:tab/>
      </w:r>
      <w:r>
        <w:rPr>
          <w:rFonts w:cs="Arial"/>
        </w:rPr>
        <w:tab/>
      </w:r>
    </w:p>
    <w:p w14:paraId="3C8C7A8B" w14:textId="77777777" w:rsidR="003A7BEA" w:rsidRPr="008B0A32" w:rsidRDefault="003A7BEA" w:rsidP="003A7BEA">
      <w:pPr>
        <w:rPr>
          <w:rFonts w:cs="Arial"/>
        </w:rPr>
      </w:pPr>
      <w:r>
        <w:rPr>
          <w:rFonts w:cs="Arial"/>
        </w:rPr>
        <w:tab/>
      </w:r>
      <w:r>
        <w:rPr>
          <w:rFonts w:cs="Arial"/>
        </w:rPr>
        <w:tab/>
      </w:r>
      <w:r>
        <w:rPr>
          <w:rFonts w:cs="Arial"/>
        </w:rPr>
        <w:tab/>
      </w:r>
      <w:r>
        <w:rPr>
          <w:rFonts w:cs="Arial"/>
        </w:rPr>
        <w:tab/>
      </w:r>
      <w:r>
        <w:rPr>
          <w:rFonts w:cs="Arial"/>
        </w:rPr>
        <w:tab/>
      </w:r>
      <w:r>
        <w:rPr>
          <w:rFonts w:cs="Arial"/>
        </w:rPr>
        <w:tab/>
      </w:r>
      <w:r w:rsidRPr="008B0A32">
        <w:rPr>
          <w:rFonts w:cs="Arial"/>
        </w:rPr>
        <w:t>________________________________</w:t>
      </w:r>
      <w:r w:rsidRPr="008B0A32">
        <w:rPr>
          <w:rFonts w:cs="Arial"/>
        </w:rPr>
        <w:tab/>
      </w:r>
    </w:p>
    <w:p w14:paraId="04067D5A" w14:textId="5D1E1982" w:rsidR="00143713" w:rsidRPr="008B0A32" w:rsidRDefault="003A7BEA" w:rsidP="00495A7A">
      <w:pPr>
        <w:tabs>
          <w:tab w:val="left" w:pos="-1980"/>
          <w:tab w:val="left" w:pos="4253"/>
          <w:tab w:val="left" w:pos="4680"/>
        </w:tabs>
        <w:spacing w:line="276" w:lineRule="auto"/>
      </w:pPr>
      <w:r w:rsidRPr="008B0A32">
        <w:rPr>
          <w:rFonts w:cs="Arial"/>
        </w:rPr>
        <w:tab/>
      </w:r>
      <w:r w:rsidR="00647211">
        <w:t>Ing. David Šafář</w:t>
      </w:r>
    </w:p>
    <w:p w14:paraId="5F183865" w14:textId="3E49626F" w:rsidR="00D62EA8" w:rsidRPr="00D62EA8" w:rsidRDefault="00D62EA8" w:rsidP="00495A7A">
      <w:pPr>
        <w:tabs>
          <w:tab w:val="left" w:pos="-1980"/>
          <w:tab w:val="left" w:pos="4253"/>
          <w:tab w:val="left" w:pos="4680"/>
        </w:tabs>
        <w:spacing w:line="276" w:lineRule="auto"/>
        <w:rPr>
          <w:rFonts w:cs="Arial"/>
        </w:rPr>
      </w:pPr>
      <w:r w:rsidRPr="008B0A32">
        <w:tab/>
      </w:r>
      <w:r w:rsidR="00647211">
        <w:t>Člen</w:t>
      </w:r>
      <w:r w:rsidR="00647211" w:rsidRPr="008B0A32">
        <w:t xml:space="preserve"> </w:t>
      </w:r>
      <w:r w:rsidRPr="008B0A32">
        <w:t>představenstva</w:t>
      </w:r>
    </w:p>
    <w:p w14:paraId="0CDE813F" w14:textId="77777777" w:rsidR="00143713" w:rsidRDefault="00143713" w:rsidP="00495A7A">
      <w:pPr>
        <w:tabs>
          <w:tab w:val="left" w:pos="-1980"/>
          <w:tab w:val="left" w:pos="4253"/>
          <w:tab w:val="left" w:pos="4680"/>
        </w:tabs>
        <w:spacing w:line="276" w:lineRule="auto"/>
        <w:rPr>
          <w:rFonts w:cs="Arial"/>
        </w:rPr>
      </w:pPr>
    </w:p>
    <w:p w14:paraId="78987BFF" w14:textId="77777777" w:rsidR="0049785A" w:rsidRDefault="0049785A" w:rsidP="00495A7A">
      <w:pPr>
        <w:tabs>
          <w:tab w:val="left" w:pos="-1980"/>
          <w:tab w:val="left" w:pos="4253"/>
          <w:tab w:val="left" w:pos="4680"/>
        </w:tabs>
        <w:spacing w:line="276" w:lineRule="auto"/>
        <w:rPr>
          <w:rFonts w:cs="Arial"/>
        </w:rPr>
      </w:pPr>
    </w:p>
    <w:p w14:paraId="71BED021" w14:textId="76885DF6" w:rsidR="00810225" w:rsidRPr="00422750" w:rsidRDefault="003A7BEA" w:rsidP="00810225">
      <w:pPr>
        <w:tabs>
          <w:tab w:val="left" w:pos="-1980"/>
          <w:tab w:val="left" w:pos="4253"/>
          <w:tab w:val="left" w:pos="4680"/>
        </w:tabs>
        <w:spacing w:line="276" w:lineRule="auto"/>
        <w:rPr>
          <w:rFonts w:cs="Arial"/>
        </w:rPr>
      </w:pPr>
      <w:r w:rsidRPr="0019024D">
        <w:rPr>
          <w:rFonts w:cs="Arial"/>
        </w:rPr>
        <w:tab/>
      </w:r>
      <w:r w:rsidR="00422750" w:rsidRPr="00422750">
        <w:rPr>
          <w:rFonts w:cs="Arial"/>
        </w:rPr>
        <w:t>Zadavatel/</w:t>
      </w:r>
      <w:r w:rsidR="00810225" w:rsidRPr="00422750">
        <w:rPr>
          <w:rFonts w:cs="Arial"/>
        </w:rPr>
        <w:t>Kupující č.2:</w:t>
      </w:r>
    </w:p>
    <w:p w14:paraId="002CEAEE" w14:textId="2B952641" w:rsidR="00C308D1" w:rsidRPr="00C308D1" w:rsidRDefault="00810225" w:rsidP="00C308D1">
      <w:pPr>
        <w:spacing w:before="100" w:after="100"/>
        <w:rPr>
          <w:rFonts w:eastAsia="Courier New" w:cs="Arial"/>
          <w:bCs/>
        </w:rPr>
      </w:pPr>
      <w:r w:rsidRPr="006F4959">
        <w:rPr>
          <w:rFonts w:cs="Arial"/>
          <w:b/>
        </w:rPr>
        <w:tab/>
      </w:r>
      <w:r w:rsidR="00C308D1">
        <w:rPr>
          <w:rFonts w:cs="Arial"/>
          <w:b/>
        </w:rPr>
        <w:tab/>
      </w:r>
      <w:r w:rsidR="00C308D1">
        <w:rPr>
          <w:rFonts w:cs="Arial"/>
          <w:b/>
        </w:rPr>
        <w:tab/>
      </w:r>
      <w:r w:rsidR="00C308D1">
        <w:rPr>
          <w:rFonts w:cs="Arial"/>
          <w:b/>
        </w:rPr>
        <w:tab/>
      </w:r>
      <w:r w:rsidR="00C308D1">
        <w:rPr>
          <w:rFonts w:cs="Arial"/>
          <w:b/>
        </w:rPr>
        <w:tab/>
      </w:r>
      <w:r w:rsidR="00C308D1">
        <w:rPr>
          <w:rFonts w:cs="Arial"/>
          <w:b/>
        </w:rPr>
        <w:tab/>
      </w:r>
      <w:r w:rsidR="00C308D1" w:rsidRPr="00C308D1">
        <w:rPr>
          <w:rFonts w:eastAsiaTheme="minorHAnsi" w:cs="Arial"/>
          <w:bCs/>
          <w:color w:val="000000"/>
        </w:rPr>
        <w:t>Správa železnic, státní organizace</w:t>
      </w:r>
      <w:r w:rsidR="00C308D1" w:rsidRPr="00C308D1">
        <w:rPr>
          <w:rFonts w:eastAsia="Courier New" w:cs="Arial"/>
          <w:bCs/>
        </w:rPr>
        <w:t xml:space="preserve"> </w:t>
      </w:r>
    </w:p>
    <w:p w14:paraId="404366C4" w14:textId="563D5226" w:rsidR="00810225" w:rsidRPr="006F4959" w:rsidRDefault="00810225" w:rsidP="00810225">
      <w:pPr>
        <w:tabs>
          <w:tab w:val="left" w:pos="-1980"/>
          <w:tab w:val="left" w:pos="4253"/>
          <w:tab w:val="left" w:pos="4680"/>
        </w:tabs>
        <w:spacing w:line="276" w:lineRule="auto"/>
        <w:rPr>
          <w:rFonts w:cs="Arial"/>
          <w:b/>
        </w:rPr>
      </w:pPr>
    </w:p>
    <w:p w14:paraId="74CA52E1" w14:textId="77777777" w:rsidR="00810225" w:rsidRPr="006F4959" w:rsidRDefault="00810225" w:rsidP="00810225">
      <w:pPr>
        <w:tabs>
          <w:tab w:val="left" w:pos="-1980"/>
          <w:tab w:val="left" w:pos="4253"/>
          <w:tab w:val="left" w:pos="4680"/>
        </w:tabs>
        <w:spacing w:line="276" w:lineRule="auto"/>
        <w:rPr>
          <w:rFonts w:cs="Arial"/>
          <w:b/>
        </w:rPr>
      </w:pPr>
    </w:p>
    <w:p w14:paraId="10DA6E3D" w14:textId="77777777" w:rsidR="00810225" w:rsidRPr="006F4959" w:rsidRDefault="00810225" w:rsidP="00810225">
      <w:pPr>
        <w:tabs>
          <w:tab w:val="left" w:pos="-1980"/>
          <w:tab w:val="left" w:pos="4253"/>
          <w:tab w:val="left" w:pos="4680"/>
        </w:tabs>
        <w:spacing w:line="276" w:lineRule="auto"/>
        <w:rPr>
          <w:rFonts w:cs="Arial"/>
          <w:b/>
        </w:rPr>
      </w:pPr>
      <w:r w:rsidRPr="006F4959">
        <w:rPr>
          <w:rFonts w:cs="Arial"/>
          <w:b/>
        </w:rPr>
        <w:tab/>
      </w:r>
      <w:r w:rsidRPr="00B93610">
        <w:rPr>
          <w:rFonts w:cs="Arial"/>
          <w:b/>
        </w:rPr>
        <w:t>……………………………………………</w:t>
      </w:r>
    </w:p>
    <w:p w14:paraId="0D0EADE3" w14:textId="163D7A29" w:rsidR="003A7BEA" w:rsidRDefault="00FC0F98" w:rsidP="00495A7A">
      <w:pPr>
        <w:tabs>
          <w:tab w:val="left" w:pos="-1980"/>
          <w:tab w:val="left" w:pos="4253"/>
          <w:tab w:val="left" w:pos="4680"/>
        </w:tabs>
        <w:spacing w:line="276" w:lineRule="auto"/>
        <w:rPr>
          <w:rFonts w:cs="Arial"/>
        </w:rPr>
      </w:pPr>
      <w:r>
        <w:rPr>
          <w:rFonts w:cs="Arial"/>
        </w:rPr>
        <w:t xml:space="preserve">                                                                             Ing. Mojmír Nejezchleb</w:t>
      </w:r>
    </w:p>
    <w:p w14:paraId="0BE29DCD" w14:textId="7BA3BCFB" w:rsidR="00FC0F98" w:rsidRPr="0019024D" w:rsidRDefault="00FC0F98" w:rsidP="00495A7A">
      <w:pPr>
        <w:tabs>
          <w:tab w:val="left" w:pos="-1980"/>
          <w:tab w:val="left" w:pos="4253"/>
          <w:tab w:val="left" w:pos="4680"/>
        </w:tabs>
        <w:spacing w:line="276" w:lineRule="auto"/>
        <w:rPr>
          <w:rFonts w:cs="Arial"/>
        </w:rPr>
      </w:pPr>
      <w:r>
        <w:rPr>
          <w:rFonts w:cs="Arial"/>
        </w:rPr>
        <w:t xml:space="preserve">                                                                             </w:t>
      </w:r>
      <w:r w:rsidR="003A1856">
        <w:rPr>
          <w:rFonts w:cs="Arial"/>
        </w:rPr>
        <w:t>N</w:t>
      </w:r>
      <w:r w:rsidRPr="00FC0F98">
        <w:rPr>
          <w:rFonts w:cs="Arial"/>
        </w:rPr>
        <w:t>áměstek GŘ pro modernizaci dráhy</w:t>
      </w:r>
    </w:p>
    <w:sectPr w:rsidR="00FC0F98" w:rsidRPr="0019024D">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E16E5" w14:textId="77777777" w:rsidR="00454A10" w:rsidRDefault="00454A10" w:rsidP="006E76A0">
      <w:pPr>
        <w:spacing w:after="0" w:line="240" w:lineRule="auto"/>
      </w:pPr>
      <w:r>
        <w:separator/>
      </w:r>
    </w:p>
  </w:endnote>
  <w:endnote w:type="continuationSeparator" w:id="0">
    <w:p w14:paraId="52F7C658" w14:textId="77777777" w:rsidR="00454A10" w:rsidRDefault="00454A10" w:rsidP="006E76A0">
      <w:pPr>
        <w:spacing w:after="0" w:line="240" w:lineRule="auto"/>
      </w:pPr>
      <w:r>
        <w:continuationSeparator/>
      </w:r>
    </w:p>
  </w:endnote>
  <w:endnote w:type="continuationNotice" w:id="1">
    <w:p w14:paraId="1E6D1DD4" w14:textId="77777777" w:rsidR="00454A10" w:rsidRDefault="00454A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01A4D" w14:textId="77777777" w:rsidR="006659BE" w:rsidRDefault="006659B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514AB" w14:textId="77777777" w:rsidR="006659BE" w:rsidRDefault="006659B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EFDA6" w14:textId="77777777" w:rsidR="006659BE" w:rsidRDefault="006659B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8D05E" w14:textId="77777777" w:rsidR="00454A10" w:rsidRDefault="00454A10" w:rsidP="006E76A0">
      <w:pPr>
        <w:spacing w:after="0" w:line="240" w:lineRule="auto"/>
      </w:pPr>
      <w:r>
        <w:separator/>
      </w:r>
    </w:p>
  </w:footnote>
  <w:footnote w:type="continuationSeparator" w:id="0">
    <w:p w14:paraId="3D495EFD" w14:textId="77777777" w:rsidR="00454A10" w:rsidRDefault="00454A10" w:rsidP="006E76A0">
      <w:pPr>
        <w:spacing w:after="0" w:line="240" w:lineRule="auto"/>
      </w:pPr>
      <w:r>
        <w:continuationSeparator/>
      </w:r>
    </w:p>
  </w:footnote>
  <w:footnote w:type="continuationNotice" w:id="1">
    <w:p w14:paraId="6D965E90" w14:textId="77777777" w:rsidR="00454A10" w:rsidRDefault="00454A1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5DF4A" w14:textId="77777777" w:rsidR="006659BE" w:rsidRDefault="006659B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6A051" w14:textId="081D3B87" w:rsidR="00E025EE" w:rsidRDefault="006E76A0" w:rsidP="00E025EE">
    <w:pPr>
      <w:spacing w:after="0" w:line="240" w:lineRule="auto"/>
      <w:ind w:left="3540" w:firstLine="708"/>
      <w:rPr>
        <w:rFonts w:cs="Arial"/>
        <w:b/>
      </w:rPr>
    </w:pPr>
    <w:r w:rsidRPr="00752605">
      <w:rPr>
        <w:rFonts w:cs="Arial"/>
        <w:b/>
      </w:rPr>
      <w:t>Číslo smlouvy kupujícího</w:t>
    </w:r>
    <w:r w:rsidR="00FA51A9">
      <w:rPr>
        <w:rFonts w:cs="Arial"/>
        <w:b/>
      </w:rPr>
      <w:t xml:space="preserve"> č.1</w:t>
    </w:r>
    <w:r w:rsidRPr="00752605">
      <w:rPr>
        <w:rFonts w:cs="Arial"/>
        <w:b/>
      </w:rPr>
      <w:t xml:space="preserve">: </w:t>
    </w:r>
    <w:r w:rsidR="00E025EE" w:rsidRPr="00D97A2A">
      <w:rPr>
        <w:rFonts w:cs="Arial"/>
        <w:b/>
        <w:highlight w:val="green"/>
      </w:rPr>
      <w:t>doplní zadavatel</w:t>
    </w:r>
  </w:p>
  <w:p w14:paraId="5AD72CF7" w14:textId="09F39908" w:rsidR="00FA51A9" w:rsidRPr="00FA51A9" w:rsidRDefault="00FA51A9" w:rsidP="00FA51A9">
    <w:pPr>
      <w:spacing w:after="0" w:line="240" w:lineRule="auto"/>
      <w:ind w:left="4248"/>
      <w:rPr>
        <w:rFonts w:cs="Arial"/>
        <w:b/>
      </w:rPr>
    </w:pPr>
    <w:r w:rsidRPr="00FA51A9">
      <w:rPr>
        <w:rFonts w:cs="Arial"/>
        <w:b/>
      </w:rPr>
      <w:t>Číslo smlouvy kupujícího č.</w:t>
    </w:r>
    <w:r>
      <w:rPr>
        <w:rFonts w:cs="Arial"/>
        <w:b/>
      </w:rPr>
      <w:t>2</w:t>
    </w:r>
    <w:r w:rsidRPr="00FA51A9">
      <w:rPr>
        <w:rFonts w:cs="Arial"/>
        <w:b/>
      </w:rPr>
      <w:t xml:space="preserve">: </w:t>
    </w:r>
    <w:r w:rsidRPr="006659BE">
      <w:rPr>
        <w:rFonts w:cs="Arial"/>
        <w:b/>
        <w:highlight w:val="green"/>
      </w:rPr>
      <w:t>doplní zadavatel</w:t>
    </w:r>
  </w:p>
  <w:p w14:paraId="5C45043E" w14:textId="2B234346" w:rsidR="006E76A0" w:rsidRPr="00752605" w:rsidRDefault="006E76A0" w:rsidP="00E025EE">
    <w:pPr>
      <w:spacing w:after="0" w:line="240" w:lineRule="auto"/>
      <w:ind w:left="4248"/>
      <w:rPr>
        <w:rFonts w:cs="Arial"/>
        <w:b/>
      </w:rPr>
    </w:pPr>
    <w:r w:rsidRPr="00752605">
      <w:rPr>
        <w:rFonts w:cs="Arial"/>
        <w:b/>
      </w:rPr>
      <w:t xml:space="preserve">Číslo smlouvy prodávajícího: </w:t>
    </w:r>
    <w:r w:rsidR="00E025EE" w:rsidRPr="00D97A2A">
      <w:rPr>
        <w:b/>
        <w:highlight w:val="yellow"/>
      </w:rPr>
      <w:t xml:space="preserve">doplní </w:t>
    </w:r>
    <w:r w:rsidR="0059586A" w:rsidRPr="00D97A2A">
      <w:rPr>
        <w:b/>
        <w:highlight w:val="yellow"/>
      </w:rPr>
      <w:t>dodavatel</w:t>
    </w:r>
  </w:p>
  <w:p w14:paraId="5EC09A75" w14:textId="77777777" w:rsidR="006E76A0" w:rsidRDefault="006E76A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C17AA" w14:textId="77777777" w:rsidR="006659BE" w:rsidRDefault="006659B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0C0FDF"/>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1897226"/>
    <w:multiLevelType w:val="hybridMultilevel"/>
    <w:tmpl w:val="7EDACF00"/>
    <w:lvl w:ilvl="0" w:tplc="CA2ECC70">
      <w:start w:val="1"/>
      <w:numFmt w:val="bullet"/>
      <w:lvlText w:val="-"/>
      <w:lvlJc w:val="left"/>
      <w:pPr>
        <w:ind w:left="1770" w:hanging="360"/>
      </w:pPr>
      <w:rPr>
        <w:rFonts w:ascii="Arial" w:eastAsia="Times New Roman"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 w15:restartNumberingAfterBreak="0">
    <w:nsid w:val="174152AC"/>
    <w:multiLevelType w:val="hybridMultilevel"/>
    <w:tmpl w:val="CE9A7DE0"/>
    <w:lvl w:ilvl="0" w:tplc="FFFFFFFF">
      <w:start w:val="1"/>
      <w:numFmt w:val="lowerLetter"/>
      <w:lvlText w:val="%1."/>
      <w:lvlJc w:val="left"/>
      <w:pPr>
        <w:ind w:left="2343" w:hanging="360"/>
      </w:pPr>
      <w:rPr>
        <w:rFonts w:hint="default"/>
      </w:rPr>
    </w:lvl>
    <w:lvl w:ilvl="1" w:tplc="04090003">
      <w:start w:val="1"/>
      <w:numFmt w:val="bullet"/>
      <w:lvlText w:val="o"/>
      <w:lvlJc w:val="left"/>
      <w:pPr>
        <w:ind w:left="3063" w:hanging="360"/>
      </w:pPr>
      <w:rPr>
        <w:rFonts w:ascii="Courier New" w:hAnsi="Courier New" w:cs="Courier New" w:hint="default"/>
      </w:rPr>
    </w:lvl>
    <w:lvl w:ilvl="2" w:tplc="04090005">
      <w:start w:val="1"/>
      <w:numFmt w:val="bullet"/>
      <w:lvlText w:val=""/>
      <w:lvlJc w:val="left"/>
      <w:pPr>
        <w:ind w:left="3783" w:hanging="360"/>
      </w:pPr>
      <w:rPr>
        <w:rFonts w:ascii="Wingdings" w:hAnsi="Wingdings" w:hint="default"/>
      </w:rPr>
    </w:lvl>
    <w:lvl w:ilvl="3" w:tplc="04090001">
      <w:start w:val="1"/>
      <w:numFmt w:val="bullet"/>
      <w:lvlText w:val=""/>
      <w:lvlJc w:val="left"/>
      <w:pPr>
        <w:ind w:left="4503" w:hanging="360"/>
      </w:pPr>
      <w:rPr>
        <w:rFonts w:ascii="Symbol" w:hAnsi="Symbol" w:hint="default"/>
      </w:rPr>
    </w:lvl>
    <w:lvl w:ilvl="4" w:tplc="04090003">
      <w:start w:val="1"/>
      <w:numFmt w:val="bullet"/>
      <w:lvlText w:val="o"/>
      <w:lvlJc w:val="left"/>
      <w:pPr>
        <w:ind w:left="5223" w:hanging="360"/>
      </w:pPr>
      <w:rPr>
        <w:rFonts w:ascii="Courier New" w:hAnsi="Courier New" w:cs="Courier New" w:hint="default"/>
      </w:rPr>
    </w:lvl>
    <w:lvl w:ilvl="5" w:tplc="04090005">
      <w:start w:val="1"/>
      <w:numFmt w:val="bullet"/>
      <w:lvlText w:val=""/>
      <w:lvlJc w:val="left"/>
      <w:pPr>
        <w:ind w:left="5943" w:hanging="360"/>
      </w:pPr>
      <w:rPr>
        <w:rFonts w:ascii="Wingdings" w:hAnsi="Wingdings" w:hint="default"/>
      </w:rPr>
    </w:lvl>
    <w:lvl w:ilvl="6" w:tplc="04090001">
      <w:start w:val="1"/>
      <w:numFmt w:val="bullet"/>
      <w:lvlText w:val=""/>
      <w:lvlJc w:val="left"/>
      <w:pPr>
        <w:ind w:left="6663" w:hanging="360"/>
      </w:pPr>
      <w:rPr>
        <w:rFonts w:ascii="Symbol" w:hAnsi="Symbol" w:hint="default"/>
      </w:rPr>
    </w:lvl>
    <w:lvl w:ilvl="7" w:tplc="04090003">
      <w:start w:val="1"/>
      <w:numFmt w:val="bullet"/>
      <w:lvlText w:val="o"/>
      <w:lvlJc w:val="left"/>
      <w:pPr>
        <w:ind w:left="7383" w:hanging="360"/>
      </w:pPr>
      <w:rPr>
        <w:rFonts w:ascii="Courier New" w:hAnsi="Courier New" w:cs="Courier New" w:hint="default"/>
      </w:rPr>
    </w:lvl>
    <w:lvl w:ilvl="8" w:tplc="04090005">
      <w:start w:val="1"/>
      <w:numFmt w:val="bullet"/>
      <w:lvlText w:val=""/>
      <w:lvlJc w:val="left"/>
      <w:pPr>
        <w:ind w:left="8103" w:hanging="360"/>
      </w:pPr>
      <w:rPr>
        <w:rFonts w:ascii="Wingdings" w:hAnsi="Wingdings" w:hint="default"/>
      </w:rPr>
    </w:lvl>
  </w:abstractNum>
  <w:abstractNum w:abstractNumId="4" w15:restartNumberingAfterBreak="0">
    <w:nsid w:val="18C02627"/>
    <w:multiLevelType w:val="hybridMultilevel"/>
    <w:tmpl w:val="71ECFF48"/>
    <w:lvl w:ilvl="0" w:tplc="0405000F">
      <w:start w:val="1"/>
      <w:numFmt w:val="decimal"/>
      <w:lvlText w:val="%1."/>
      <w:lvlJc w:val="left"/>
      <w:pPr>
        <w:tabs>
          <w:tab w:val="num" w:pos="340"/>
        </w:tabs>
        <w:ind w:left="340" w:hanging="340"/>
      </w:pPr>
      <w:rPr>
        <w:rFonts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9812CCE"/>
    <w:multiLevelType w:val="hybridMultilevel"/>
    <w:tmpl w:val="A302123E"/>
    <w:lvl w:ilvl="0" w:tplc="57D055D6">
      <w:start w:val="1"/>
      <w:numFmt w:val="decimal"/>
      <w:lvlText w:val="%1."/>
      <w:lvlJc w:val="left"/>
      <w:pPr>
        <w:ind w:left="1211"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7651A3"/>
    <w:multiLevelType w:val="multilevel"/>
    <w:tmpl w:val="2A7C5DE8"/>
    <w:lvl w:ilvl="0">
      <w:start w:val="1"/>
      <w:numFmt w:val="upperRoman"/>
      <w:pStyle w:val="Nadpis1"/>
      <w:lvlText w:val="%1."/>
      <w:lvlJc w:val="left"/>
      <w:pPr>
        <w:ind w:left="3905" w:hanging="360"/>
      </w:pPr>
      <w:rPr>
        <w:color w:val="auto"/>
      </w:rPr>
    </w:lvl>
    <w:lvl w:ilvl="1">
      <w:start w:val="1"/>
      <w:numFmt w:val="decimal"/>
      <w:lvlText w:val="%1.%2"/>
      <w:legacy w:legacy="1" w:legacySpace="144" w:legacyIndent="0"/>
      <w:lvlJc w:val="left"/>
      <w:pPr>
        <w:ind w:left="0" w:firstLine="0"/>
      </w:pPr>
    </w:lvl>
    <w:lvl w:ilvl="2">
      <w:start w:val="1"/>
      <w:numFmt w:val="decimal"/>
      <w:lvlText w:val="%1.%2.%3"/>
      <w:legacy w:legacy="1" w:legacySpace="144" w:legacyIndent="0"/>
      <w:lvlJc w:val="left"/>
      <w:pPr>
        <w:ind w:left="0" w:firstLine="0"/>
      </w:pPr>
    </w:lvl>
    <w:lvl w:ilvl="3">
      <w:start w:val="1"/>
      <w:numFmt w:val="decimal"/>
      <w:pStyle w:val="Nadpis4"/>
      <w:lvlText w:val="%1.%2.%3.%4"/>
      <w:legacy w:legacy="1" w:legacySpace="144" w:legacyIndent="0"/>
      <w:lvlJc w:val="left"/>
      <w:pPr>
        <w:ind w:left="0" w:firstLine="0"/>
      </w:pPr>
    </w:lvl>
    <w:lvl w:ilvl="4">
      <w:start w:val="1"/>
      <w:numFmt w:val="decimal"/>
      <w:pStyle w:val="Nadpis5"/>
      <w:lvlText w:val="%1.%2.%3.%4.%5"/>
      <w:legacy w:legacy="1" w:legacySpace="144" w:legacyIndent="0"/>
      <w:lvlJc w:val="left"/>
      <w:pPr>
        <w:ind w:left="0" w:firstLine="0"/>
      </w:pPr>
    </w:lvl>
    <w:lvl w:ilvl="5">
      <w:start w:val="1"/>
      <w:numFmt w:val="decimal"/>
      <w:pStyle w:val="Nadpis6"/>
      <w:lvlText w:val="%1.%2.%3.%4.%5.%6"/>
      <w:legacy w:legacy="1" w:legacySpace="144" w:legacyIndent="0"/>
      <w:lvlJc w:val="left"/>
      <w:pPr>
        <w:ind w:left="0" w:firstLine="0"/>
      </w:pPr>
    </w:lvl>
    <w:lvl w:ilvl="6">
      <w:start w:val="1"/>
      <w:numFmt w:val="decimal"/>
      <w:pStyle w:val="Nadpis7"/>
      <w:lvlText w:val="%1.%2.%3.%4.%5.%6.%7"/>
      <w:legacy w:legacy="1" w:legacySpace="144" w:legacyIndent="0"/>
      <w:lvlJc w:val="left"/>
      <w:pPr>
        <w:ind w:left="0" w:firstLine="0"/>
      </w:pPr>
    </w:lvl>
    <w:lvl w:ilvl="7">
      <w:start w:val="1"/>
      <w:numFmt w:val="decimal"/>
      <w:pStyle w:val="Nadpis8"/>
      <w:lvlText w:val="%1.%2.%3.%4.%5.%6.%7.%8"/>
      <w:legacy w:legacy="1" w:legacySpace="144" w:legacyIndent="0"/>
      <w:lvlJc w:val="left"/>
      <w:pPr>
        <w:ind w:left="0" w:firstLine="0"/>
      </w:pPr>
    </w:lvl>
    <w:lvl w:ilvl="8">
      <w:start w:val="1"/>
      <w:numFmt w:val="decimal"/>
      <w:pStyle w:val="Nadpis9"/>
      <w:lvlText w:val="%1.%2.%3.%4.%5.%6.%7.%8.%9"/>
      <w:legacy w:legacy="1" w:legacySpace="144" w:legacyIndent="0"/>
      <w:lvlJc w:val="left"/>
      <w:pPr>
        <w:ind w:left="0" w:firstLine="0"/>
      </w:pPr>
    </w:lvl>
  </w:abstractNum>
  <w:abstractNum w:abstractNumId="7" w15:restartNumberingAfterBreak="0">
    <w:nsid w:val="250D0E1F"/>
    <w:multiLevelType w:val="hybridMultilevel"/>
    <w:tmpl w:val="D81E80D0"/>
    <w:lvl w:ilvl="0" w:tplc="19786D76">
      <w:start w:val="1"/>
      <w:numFmt w:val="decimal"/>
      <w:pStyle w:val="Bezmezer"/>
      <w:lvlText w:val="%1."/>
      <w:lvlJc w:val="left"/>
      <w:pPr>
        <w:ind w:left="862" w:hanging="360"/>
      </w:pPr>
      <w:rPr>
        <w:rFonts w:ascii="Arial" w:eastAsia="Times New Roman" w:hAnsi="Arial" w:cs="Times New Roman"/>
        <w:b w:val="0"/>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8" w15:restartNumberingAfterBreak="0">
    <w:nsid w:val="2A400A9B"/>
    <w:multiLevelType w:val="singleLevel"/>
    <w:tmpl w:val="E6CCB4CA"/>
    <w:lvl w:ilvl="0">
      <w:start w:val="1"/>
      <w:numFmt w:val="upperRoman"/>
      <w:pStyle w:val="Nadpis3"/>
      <w:lvlText w:val="%1."/>
      <w:lvlJc w:val="left"/>
      <w:pPr>
        <w:tabs>
          <w:tab w:val="num" w:pos="720"/>
        </w:tabs>
        <w:ind w:left="720" w:hanging="720"/>
      </w:pPr>
    </w:lvl>
  </w:abstractNum>
  <w:abstractNum w:abstractNumId="9"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E953C4E"/>
    <w:multiLevelType w:val="hybridMultilevel"/>
    <w:tmpl w:val="D8969E8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0A739BA"/>
    <w:multiLevelType w:val="hybridMultilevel"/>
    <w:tmpl w:val="A290EF8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4069D4"/>
    <w:multiLevelType w:val="hybridMultilevel"/>
    <w:tmpl w:val="5D70122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7913C1C"/>
    <w:multiLevelType w:val="hybridMultilevel"/>
    <w:tmpl w:val="888ABB62"/>
    <w:lvl w:ilvl="0" w:tplc="0405000F">
      <w:start w:val="1"/>
      <w:numFmt w:val="decimal"/>
      <w:lvlText w:val="%1."/>
      <w:lvlJc w:val="left"/>
      <w:pPr>
        <w:ind w:left="862" w:hanging="360"/>
      </w:pPr>
      <w:rPr>
        <w:b w:val="0"/>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14"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79F41A5"/>
    <w:multiLevelType w:val="hybridMultilevel"/>
    <w:tmpl w:val="F0D0198E"/>
    <w:lvl w:ilvl="0" w:tplc="CC16E004">
      <w:start w:val="1"/>
      <w:numFmt w:val="decimal"/>
      <w:lvlText w:val="%1."/>
      <w:lvlJc w:val="left"/>
      <w:pPr>
        <w:tabs>
          <w:tab w:val="num" w:pos="482"/>
        </w:tabs>
        <w:ind w:left="482" w:hanging="340"/>
      </w:pPr>
      <w:rPr>
        <w:rFonts w:cs="Times New Roman" w:hint="default"/>
        <w:b w:val="0"/>
        <w:i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9A610ED"/>
    <w:multiLevelType w:val="hybridMultilevel"/>
    <w:tmpl w:val="462A1F10"/>
    <w:lvl w:ilvl="0" w:tplc="1D7C668E">
      <w:start w:val="1"/>
      <w:numFmt w:val="decimal"/>
      <w:lvlText w:val="%1."/>
      <w:lvlJc w:val="left"/>
      <w:pPr>
        <w:ind w:left="36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7" w15:restartNumberingAfterBreak="0">
    <w:nsid w:val="5B2E2C7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5E1B6B03"/>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4184891"/>
    <w:multiLevelType w:val="hybridMultilevel"/>
    <w:tmpl w:val="375E6A22"/>
    <w:lvl w:ilvl="0" w:tplc="04050019">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F675B"/>
    <w:multiLevelType w:val="hybridMultilevel"/>
    <w:tmpl w:val="FAA649E8"/>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AAF1A1F"/>
    <w:multiLevelType w:val="multilevel"/>
    <w:tmpl w:val="048EFB8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pStyle w:val="Textodstavce"/>
      <w:lvlText w:val=""/>
      <w:lvlJc w:val="left"/>
    </w:lvl>
    <w:lvl w:ilvl="7">
      <w:numFmt w:val="decimal"/>
      <w:pStyle w:val="Textpsmene"/>
      <w:lvlText w:val=""/>
      <w:lvlJc w:val="left"/>
    </w:lvl>
    <w:lvl w:ilvl="8">
      <w:numFmt w:val="decimal"/>
      <w:pStyle w:val="Textbodu"/>
      <w:lvlText w:val=""/>
      <w:lvlJc w:val="left"/>
    </w:lvl>
  </w:abstractNum>
  <w:abstractNum w:abstractNumId="24" w15:restartNumberingAfterBreak="0">
    <w:nsid w:val="6D983CBC"/>
    <w:multiLevelType w:val="hybridMultilevel"/>
    <w:tmpl w:val="C4A0C5C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74C782D"/>
    <w:multiLevelType w:val="hybridMultilevel"/>
    <w:tmpl w:val="5A584BA2"/>
    <w:lvl w:ilvl="0" w:tplc="D714CAD8">
      <w:start w:val="1"/>
      <w:numFmt w:val="decimal"/>
      <w:lvlText w:val="%1."/>
      <w:lvlJc w:val="left"/>
      <w:pPr>
        <w:tabs>
          <w:tab w:val="num" w:pos="340"/>
        </w:tabs>
        <w:ind w:left="340" w:hanging="340"/>
      </w:pPr>
      <w:rPr>
        <w:rFonts w:cs="Times New Roman" w:hint="default"/>
        <w:b w:val="0"/>
      </w:rPr>
    </w:lvl>
    <w:lvl w:ilvl="1" w:tplc="EF0420C0">
      <w:start w:val="1"/>
      <w:numFmt w:val="lowerLetter"/>
      <w:lvlText w:val="%2."/>
      <w:lvlJc w:val="left"/>
      <w:pPr>
        <w:tabs>
          <w:tab w:val="num" w:pos="1440"/>
        </w:tabs>
        <w:ind w:left="1440" w:hanging="360"/>
      </w:pPr>
      <w:rPr>
        <w:rFonts w:cs="Times New Roman"/>
        <w:b w:val="0"/>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91B41E9"/>
    <w:multiLevelType w:val="hybridMultilevel"/>
    <w:tmpl w:val="59BCFF6A"/>
    <w:lvl w:ilvl="0" w:tplc="04050001">
      <w:start w:val="1"/>
      <w:numFmt w:val="bullet"/>
      <w:lvlText w:val=""/>
      <w:lvlJc w:val="left"/>
      <w:pPr>
        <w:ind w:left="1146" w:hanging="360"/>
      </w:pPr>
      <w:rPr>
        <w:rFonts w:ascii="Symbol" w:hAnsi="Symbol" w:hint="default"/>
      </w:rPr>
    </w:lvl>
    <w:lvl w:ilvl="1" w:tplc="29086EBA">
      <w:numFmt w:val="bullet"/>
      <w:lvlText w:val="-"/>
      <w:lvlJc w:val="left"/>
      <w:pPr>
        <w:ind w:left="1866" w:hanging="360"/>
      </w:pPr>
      <w:rPr>
        <w:rFonts w:ascii="Arial" w:eastAsia="Times New Roman" w:hAnsi="Arial" w:cs="Arial"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num w:numId="1" w16cid:durableId="273946954">
    <w:abstractNumId w:val="6"/>
  </w:num>
  <w:num w:numId="2" w16cid:durableId="2072772975">
    <w:abstractNumId w:val="8"/>
    <w:lvlOverride w:ilvl="0">
      <w:startOverride w:val="1"/>
    </w:lvlOverride>
  </w:num>
  <w:num w:numId="3" w16cid:durableId="685715122">
    <w:abstractNumId w:val="26"/>
  </w:num>
  <w:num w:numId="4" w16cid:durableId="381832459">
    <w:abstractNumId w:val="23"/>
  </w:num>
  <w:num w:numId="5" w16cid:durableId="813567609">
    <w:abstractNumId w:val="7"/>
    <w:lvlOverride w:ilvl="0">
      <w:startOverride w:val="1"/>
    </w:lvlOverride>
  </w:num>
  <w:num w:numId="6" w16cid:durableId="1188711889">
    <w:abstractNumId w:val="7"/>
    <w:lvlOverride w:ilvl="0">
      <w:startOverride w:val="1"/>
    </w:lvlOverride>
  </w:num>
  <w:num w:numId="7" w16cid:durableId="1967466001">
    <w:abstractNumId w:val="7"/>
    <w:lvlOverride w:ilvl="0">
      <w:startOverride w:val="1"/>
    </w:lvlOverride>
  </w:num>
  <w:num w:numId="8" w16cid:durableId="83501756">
    <w:abstractNumId w:val="7"/>
    <w:lvlOverride w:ilvl="0">
      <w:startOverride w:val="1"/>
    </w:lvlOverride>
  </w:num>
  <w:num w:numId="9" w16cid:durableId="1774327799">
    <w:abstractNumId w:val="7"/>
    <w:lvlOverride w:ilvl="0">
      <w:startOverride w:val="1"/>
    </w:lvlOverride>
  </w:num>
  <w:num w:numId="10" w16cid:durableId="849444055">
    <w:abstractNumId w:val="7"/>
    <w:lvlOverride w:ilvl="0">
      <w:startOverride w:val="1"/>
    </w:lvlOverride>
  </w:num>
  <w:num w:numId="11" w16cid:durableId="1899978840">
    <w:abstractNumId w:val="7"/>
    <w:lvlOverride w:ilvl="0">
      <w:startOverride w:val="1"/>
    </w:lvlOverride>
  </w:num>
  <w:num w:numId="12" w16cid:durableId="1982923363">
    <w:abstractNumId w:val="7"/>
    <w:lvlOverride w:ilvl="0">
      <w:startOverride w:val="1"/>
    </w:lvlOverride>
  </w:num>
  <w:num w:numId="13" w16cid:durableId="690499793">
    <w:abstractNumId w:val="7"/>
    <w:lvlOverride w:ilvl="0">
      <w:startOverride w:val="1"/>
    </w:lvlOverride>
  </w:num>
  <w:num w:numId="14" w16cid:durableId="1324433701">
    <w:abstractNumId w:val="3"/>
  </w:num>
  <w:num w:numId="15" w16cid:durableId="1145508779">
    <w:abstractNumId w:val="7"/>
    <w:lvlOverride w:ilvl="0">
      <w:startOverride w:val="1"/>
    </w:lvlOverride>
  </w:num>
  <w:num w:numId="16" w16cid:durableId="1529610812">
    <w:abstractNumId w:val="7"/>
  </w:num>
  <w:num w:numId="17" w16cid:durableId="593167083">
    <w:abstractNumId w:val="7"/>
    <w:lvlOverride w:ilvl="0">
      <w:startOverride w:val="1"/>
    </w:lvlOverride>
  </w:num>
  <w:num w:numId="18" w16cid:durableId="503321414">
    <w:abstractNumId w:val="19"/>
  </w:num>
  <w:num w:numId="19" w16cid:durableId="270938116">
    <w:abstractNumId w:val="16"/>
  </w:num>
  <w:num w:numId="20" w16cid:durableId="1819228141">
    <w:abstractNumId w:val="9"/>
  </w:num>
  <w:num w:numId="21" w16cid:durableId="989018770">
    <w:abstractNumId w:val="5"/>
  </w:num>
  <w:num w:numId="22" w16cid:durableId="18400791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74930243">
    <w:abstractNumId w:val="13"/>
  </w:num>
  <w:num w:numId="24" w16cid:durableId="20487923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7470450">
    <w:abstractNumId w:val="2"/>
  </w:num>
  <w:num w:numId="26" w16cid:durableId="7486648">
    <w:abstractNumId w:val="11"/>
  </w:num>
  <w:num w:numId="27" w16cid:durableId="759103722">
    <w:abstractNumId w:val="24"/>
  </w:num>
  <w:num w:numId="28" w16cid:durableId="328676948">
    <w:abstractNumId w:val="4"/>
  </w:num>
  <w:num w:numId="29" w16cid:durableId="1312172405">
    <w:abstractNumId w:val="18"/>
  </w:num>
  <w:num w:numId="30" w16cid:durableId="913050273">
    <w:abstractNumId w:val="1"/>
  </w:num>
  <w:num w:numId="31" w16cid:durableId="2012096891">
    <w:abstractNumId w:val="10"/>
  </w:num>
  <w:num w:numId="32" w16cid:durableId="1892495796">
    <w:abstractNumId w:val="15"/>
  </w:num>
  <w:num w:numId="33" w16cid:durableId="1402406915">
    <w:abstractNumId w:val="25"/>
  </w:num>
  <w:num w:numId="34" w16cid:durableId="1846824492">
    <w:abstractNumId w:val="17"/>
  </w:num>
  <w:num w:numId="35" w16cid:durableId="634455083">
    <w:abstractNumId w:val="22"/>
  </w:num>
  <w:num w:numId="36" w16cid:durableId="866017270">
    <w:abstractNumId w:val="12"/>
  </w:num>
  <w:num w:numId="37" w16cid:durableId="1564291111">
    <w:abstractNumId w:val="14"/>
  </w:num>
  <w:num w:numId="38" w16cid:durableId="278151295">
    <w:abstractNumId w:val="0"/>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vořáková, Eva">
    <w15:presenceInfo w15:providerId="AD" w15:userId="S::E18913@eon.com::8595ec56-1f7a-485e-9ad9-e0f0fce041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26E"/>
    <w:rsid w:val="0000303C"/>
    <w:rsid w:val="0001167A"/>
    <w:rsid w:val="00012054"/>
    <w:rsid w:val="00012679"/>
    <w:rsid w:val="0001330F"/>
    <w:rsid w:val="00015651"/>
    <w:rsid w:val="00016085"/>
    <w:rsid w:val="0001690A"/>
    <w:rsid w:val="00017BEC"/>
    <w:rsid w:val="00023673"/>
    <w:rsid w:val="0002480D"/>
    <w:rsid w:val="00026ACD"/>
    <w:rsid w:val="00035C27"/>
    <w:rsid w:val="00037A7B"/>
    <w:rsid w:val="00041C6B"/>
    <w:rsid w:val="00041E13"/>
    <w:rsid w:val="00043C5E"/>
    <w:rsid w:val="00045574"/>
    <w:rsid w:val="00051377"/>
    <w:rsid w:val="000530DF"/>
    <w:rsid w:val="000570D4"/>
    <w:rsid w:val="00061887"/>
    <w:rsid w:val="00063EDA"/>
    <w:rsid w:val="00066B5A"/>
    <w:rsid w:val="0007047A"/>
    <w:rsid w:val="00070A1A"/>
    <w:rsid w:val="000719BF"/>
    <w:rsid w:val="000719D8"/>
    <w:rsid w:val="00073A2F"/>
    <w:rsid w:val="00073CBA"/>
    <w:rsid w:val="000751F9"/>
    <w:rsid w:val="00077200"/>
    <w:rsid w:val="00080A1B"/>
    <w:rsid w:val="000810A8"/>
    <w:rsid w:val="000817A7"/>
    <w:rsid w:val="00086286"/>
    <w:rsid w:val="00090A33"/>
    <w:rsid w:val="00094B7D"/>
    <w:rsid w:val="00095EC5"/>
    <w:rsid w:val="000A3EFA"/>
    <w:rsid w:val="000A3F2E"/>
    <w:rsid w:val="000A6E8F"/>
    <w:rsid w:val="000A70A0"/>
    <w:rsid w:val="000A7971"/>
    <w:rsid w:val="000B00D5"/>
    <w:rsid w:val="000B45E4"/>
    <w:rsid w:val="000B5A0C"/>
    <w:rsid w:val="000B6F18"/>
    <w:rsid w:val="000C3497"/>
    <w:rsid w:val="000D0022"/>
    <w:rsid w:val="000D409C"/>
    <w:rsid w:val="000D5E31"/>
    <w:rsid w:val="000D5F83"/>
    <w:rsid w:val="000E4A40"/>
    <w:rsid w:val="000E54E8"/>
    <w:rsid w:val="000F0B0D"/>
    <w:rsid w:val="000F56B2"/>
    <w:rsid w:val="000F64E7"/>
    <w:rsid w:val="000F7E01"/>
    <w:rsid w:val="00105827"/>
    <w:rsid w:val="00105CF1"/>
    <w:rsid w:val="00106957"/>
    <w:rsid w:val="0010697C"/>
    <w:rsid w:val="0011547B"/>
    <w:rsid w:val="00115896"/>
    <w:rsid w:val="00115BD9"/>
    <w:rsid w:val="00121449"/>
    <w:rsid w:val="00122E9B"/>
    <w:rsid w:val="0012395B"/>
    <w:rsid w:val="00123EED"/>
    <w:rsid w:val="001244EC"/>
    <w:rsid w:val="00124737"/>
    <w:rsid w:val="00124F7A"/>
    <w:rsid w:val="00125F94"/>
    <w:rsid w:val="00131065"/>
    <w:rsid w:val="00133F67"/>
    <w:rsid w:val="00137209"/>
    <w:rsid w:val="001409CA"/>
    <w:rsid w:val="001422B8"/>
    <w:rsid w:val="0014231A"/>
    <w:rsid w:val="00143713"/>
    <w:rsid w:val="00144CF9"/>
    <w:rsid w:val="00147A8E"/>
    <w:rsid w:val="0015242A"/>
    <w:rsid w:val="00155EC3"/>
    <w:rsid w:val="00167A51"/>
    <w:rsid w:val="00172A5F"/>
    <w:rsid w:val="001811A5"/>
    <w:rsid w:val="00183A1E"/>
    <w:rsid w:val="0018498E"/>
    <w:rsid w:val="0018711A"/>
    <w:rsid w:val="00187420"/>
    <w:rsid w:val="0019024D"/>
    <w:rsid w:val="0019037C"/>
    <w:rsid w:val="0019185B"/>
    <w:rsid w:val="001A017B"/>
    <w:rsid w:val="001A0F99"/>
    <w:rsid w:val="001A5347"/>
    <w:rsid w:val="001A681E"/>
    <w:rsid w:val="001B2B92"/>
    <w:rsid w:val="001B54E2"/>
    <w:rsid w:val="001B6B54"/>
    <w:rsid w:val="001B6E16"/>
    <w:rsid w:val="001C3C9A"/>
    <w:rsid w:val="001C4759"/>
    <w:rsid w:val="001C7FCC"/>
    <w:rsid w:val="001D0DF0"/>
    <w:rsid w:val="001D6D07"/>
    <w:rsid w:val="001E00B2"/>
    <w:rsid w:val="001E1F65"/>
    <w:rsid w:val="001E43B2"/>
    <w:rsid w:val="001E7C63"/>
    <w:rsid w:val="001F1DC2"/>
    <w:rsid w:val="001F54CC"/>
    <w:rsid w:val="002028AA"/>
    <w:rsid w:val="00202D18"/>
    <w:rsid w:val="00207498"/>
    <w:rsid w:val="00211DCB"/>
    <w:rsid w:val="002215F3"/>
    <w:rsid w:val="002305A2"/>
    <w:rsid w:val="00230FE8"/>
    <w:rsid w:val="002314BA"/>
    <w:rsid w:val="00234665"/>
    <w:rsid w:val="00234EFD"/>
    <w:rsid w:val="002363CD"/>
    <w:rsid w:val="002369EE"/>
    <w:rsid w:val="00236E65"/>
    <w:rsid w:val="002409AF"/>
    <w:rsid w:val="00241075"/>
    <w:rsid w:val="002437DF"/>
    <w:rsid w:val="002445EC"/>
    <w:rsid w:val="002514DE"/>
    <w:rsid w:val="00253E2E"/>
    <w:rsid w:val="002546B5"/>
    <w:rsid w:val="00255D3D"/>
    <w:rsid w:val="0026037D"/>
    <w:rsid w:val="0026370F"/>
    <w:rsid w:val="00270EF6"/>
    <w:rsid w:val="00273B23"/>
    <w:rsid w:val="00274832"/>
    <w:rsid w:val="00274C39"/>
    <w:rsid w:val="002766C8"/>
    <w:rsid w:val="0027769A"/>
    <w:rsid w:val="002840F4"/>
    <w:rsid w:val="00287A66"/>
    <w:rsid w:val="00296674"/>
    <w:rsid w:val="00297A94"/>
    <w:rsid w:val="002A205A"/>
    <w:rsid w:val="002A2539"/>
    <w:rsid w:val="002A6D56"/>
    <w:rsid w:val="002A7727"/>
    <w:rsid w:val="002B13F6"/>
    <w:rsid w:val="002B5DC5"/>
    <w:rsid w:val="002B783E"/>
    <w:rsid w:val="002C1017"/>
    <w:rsid w:val="002C107F"/>
    <w:rsid w:val="002C1D8C"/>
    <w:rsid w:val="002D05DC"/>
    <w:rsid w:val="002D12CB"/>
    <w:rsid w:val="002D3956"/>
    <w:rsid w:val="002D437E"/>
    <w:rsid w:val="002D56B6"/>
    <w:rsid w:val="002E6535"/>
    <w:rsid w:val="002F1BDF"/>
    <w:rsid w:val="002F5488"/>
    <w:rsid w:val="002F6A5E"/>
    <w:rsid w:val="002F79A5"/>
    <w:rsid w:val="00300D90"/>
    <w:rsid w:val="0030159F"/>
    <w:rsid w:val="00301D40"/>
    <w:rsid w:val="00304156"/>
    <w:rsid w:val="00304415"/>
    <w:rsid w:val="003058A3"/>
    <w:rsid w:val="0030661A"/>
    <w:rsid w:val="00310ADD"/>
    <w:rsid w:val="00311A31"/>
    <w:rsid w:val="00312877"/>
    <w:rsid w:val="00313E0F"/>
    <w:rsid w:val="00313EC9"/>
    <w:rsid w:val="00315675"/>
    <w:rsid w:val="00315DA9"/>
    <w:rsid w:val="003171DC"/>
    <w:rsid w:val="003174A1"/>
    <w:rsid w:val="00321306"/>
    <w:rsid w:val="0032234F"/>
    <w:rsid w:val="00322AE8"/>
    <w:rsid w:val="00324939"/>
    <w:rsid w:val="00331E91"/>
    <w:rsid w:val="00337DBF"/>
    <w:rsid w:val="0034063B"/>
    <w:rsid w:val="00340DD7"/>
    <w:rsid w:val="00347DAB"/>
    <w:rsid w:val="0035005F"/>
    <w:rsid w:val="00350768"/>
    <w:rsid w:val="0035323A"/>
    <w:rsid w:val="00356618"/>
    <w:rsid w:val="00356F20"/>
    <w:rsid w:val="003618F0"/>
    <w:rsid w:val="00364C2B"/>
    <w:rsid w:val="00365A4C"/>
    <w:rsid w:val="00365BC6"/>
    <w:rsid w:val="0037190F"/>
    <w:rsid w:val="00376453"/>
    <w:rsid w:val="00381A31"/>
    <w:rsid w:val="003823AE"/>
    <w:rsid w:val="00383C86"/>
    <w:rsid w:val="003856A4"/>
    <w:rsid w:val="00385F5B"/>
    <w:rsid w:val="00393843"/>
    <w:rsid w:val="003940B3"/>
    <w:rsid w:val="00394CB5"/>
    <w:rsid w:val="0039586C"/>
    <w:rsid w:val="003A1856"/>
    <w:rsid w:val="003A2318"/>
    <w:rsid w:val="003A25F4"/>
    <w:rsid w:val="003A2BD1"/>
    <w:rsid w:val="003A7BEA"/>
    <w:rsid w:val="003B0A22"/>
    <w:rsid w:val="003B18DF"/>
    <w:rsid w:val="003B2127"/>
    <w:rsid w:val="003B248A"/>
    <w:rsid w:val="003C223B"/>
    <w:rsid w:val="003D6619"/>
    <w:rsid w:val="003D6719"/>
    <w:rsid w:val="003E48EA"/>
    <w:rsid w:val="003E52A9"/>
    <w:rsid w:val="003E5F62"/>
    <w:rsid w:val="003E72F4"/>
    <w:rsid w:val="003F2EE9"/>
    <w:rsid w:val="003F43B3"/>
    <w:rsid w:val="003F4E08"/>
    <w:rsid w:val="003F549F"/>
    <w:rsid w:val="003F68B6"/>
    <w:rsid w:val="003F6F1E"/>
    <w:rsid w:val="003F7AAE"/>
    <w:rsid w:val="003F7D56"/>
    <w:rsid w:val="00401F43"/>
    <w:rsid w:val="00402657"/>
    <w:rsid w:val="004039D7"/>
    <w:rsid w:val="00406292"/>
    <w:rsid w:val="0040715A"/>
    <w:rsid w:val="00407E1E"/>
    <w:rsid w:val="00411581"/>
    <w:rsid w:val="00412438"/>
    <w:rsid w:val="004128FD"/>
    <w:rsid w:val="00415C3D"/>
    <w:rsid w:val="00416AE5"/>
    <w:rsid w:val="00420173"/>
    <w:rsid w:val="00422750"/>
    <w:rsid w:val="004229EB"/>
    <w:rsid w:val="00422BEB"/>
    <w:rsid w:val="00423244"/>
    <w:rsid w:val="004232CC"/>
    <w:rsid w:val="00424287"/>
    <w:rsid w:val="00427538"/>
    <w:rsid w:val="00430C60"/>
    <w:rsid w:val="0043102A"/>
    <w:rsid w:val="004356D1"/>
    <w:rsid w:val="00436422"/>
    <w:rsid w:val="00444FFF"/>
    <w:rsid w:val="004452EB"/>
    <w:rsid w:val="004515F9"/>
    <w:rsid w:val="00452CE9"/>
    <w:rsid w:val="00454A10"/>
    <w:rsid w:val="00455442"/>
    <w:rsid w:val="004562ED"/>
    <w:rsid w:val="0045641A"/>
    <w:rsid w:val="00457BD7"/>
    <w:rsid w:val="0046074E"/>
    <w:rsid w:val="00460DFC"/>
    <w:rsid w:val="00463C43"/>
    <w:rsid w:val="004662E4"/>
    <w:rsid w:val="00471188"/>
    <w:rsid w:val="00471A7B"/>
    <w:rsid w:val="00472FDE"/>
    <w:rsid w:val="00475159"/>
    <w:rsid w:val="004754CF"/>
    <w:rsid w:val="004821D8"/>
    <w:rsid w:val="0048362B"/>
    <w:rsid w:val="0048394D"/>
    <w:rsid w:val="00487B15"/>
    <w:rsid w:val="00491FE3"/>
    <w:rsid w:val="004921D3"/>
    <w:rsid w:val="00495A7A"/>
    <w:rsid w:val="0049684A"/>
    <w:rsid w:val="0049687F"/>
    <w:rsid w:val="0049785A"/>
    <w:rsid w:val="00497ADD"/>
    <w:rsid w:val="004A2F22"/>
    <w:rsid w:val="004A5E77"/>
    <w:rsid w:val="004B23E2"/>
    <w:rsid w:val="004B4C3A"/>
    <w:rsid w:val="004C049B"/>
    <w:rsid w:val="004C1655"/>
    <w:rsid w:val="004C5DBB"/>
    <w:rsid w:val="004D1CC7"/>
    <w:rsid w:val="004D1F46"/>
    <w:rsid w:val="004D3787"/>
    <w:rsid w:val="004D55F3"/>
    <w:rsid w:val="004E4B04"/>
    <w:rsid w:val="004E549A"/>
    <w:rsid w:val="004E64EE"/>
    <w:rsid w:val="004E7847"/>
    <w:rsid w:val="004F00A0"/>
    <w:rsid w:val="004F09DE"/>
    <w:rsid w:val="004F3A3F"/>
    <w:rsid w:val="004F4F11"/>
    <w:rsid w:val="004F7559"/>
    <w:rsid w:val="00502C95"/>
    <w:rsid w:val="005057CD"/>
    <w:rsid w:val="00511252"/>
    <w:rsid w:val="00513060"/>
    <w:rsid w:val="00514C70"/>
    <w:rsid w:val="00515430"/>
    <w:rsid w:val="0051779A"/>
    <w:rsid w:val="0051782E"/>
    <w:rsid w:val="00522CA3"/>
    <w:rsid w:val="005254CA"/>
    <w:rsid w:val="0052569F"/>
    <w:rsid w:val="00525B35"/>
    <w:rsid w:val="005267E3"/>
    <w:rsid w:val="00526C87"/>
    <w:rsid w:val="00532E38"/>
    <w:rsid w:val="0053321C"/>
    <w:rsid w:val="005364B6"/>
    <w:rsid w:val="005449A2"/>
    <w:rsid w:val="00546D6B"/>
    <w:rsid w:val="00547CEC"/>
    <w:rsid w:val="00547E15"/>
    <w:rsid w:val="0055399E"/>
    <w:rsid w:val="00554859"/>
    <w:rsid w:val="0055564E"/>
    <w:rsid w:val="00563B33"/>
    <w:rsid w:val="00566DF2"/>
    <w:rsid w:val="005708DE"/>
    <w:rsid w:val="005757A0"/>
    <w:rsid w:val="00580452"/>
    <w:rsid w:val="005814C3"/>
    <w:rsid w:val="00581D5A"/>
    <w:rsid w:val="00590D0B"/>
    <w:rsid w:val="00591292"/>
    <w:rsid w:val="005921BB"/>
    <w:rsid w:val="00595217"/>
    <w:rsid w:val="0059586A"/>
    <w:rsid w:val="00597A58"/>
    <w:rsid w:val="005A06B5"/>
    <w:rsid w:val="005B14BD"/>
    <w:rsid w:val="005B1590"/>
    <w:rsid w:val="005B50C6"/>
    <w:rsid w:val="005B743D"/>
    <w:rsid w:val="005C2734"/>
    <w:rsid w:val="005C7C68"/>
    <w:rsid w:val="005D27AC"/>
    <w:rsid w:val="005E27BC"/>
    <w:rsid w:val="005E3190"/>
    <w:rsid w:val="005E3365"/>
    <w:rsid w:val="005E34DB"/>
    <w:rsid w:val="005E4B62"/>
    <w:rsid w:val="005E4ECA"/>
    <w:rsid w:val="005E5662"/>
    <w:rsid w:val="005E5798"/>
    <w:rsid w:val="005E64A1"/>
    <w:rsid w:val="005E66FA"/>
    <w:rsid w:val="005F0184"/>
    <w:rsid w:val="005F0358"/>
    <w:rsid w:val="005F12C1"/>
    <w:rsid w:val="005F7A1B"/>
    <w:rsid w:val="00601B1D"/>
    <w:rsid w:val="00601E6F"/>
    <w:rsid w:val="006022BA"/>
    <w:rsid w:val="00603787"/>
    <w:rsid w:val="00606E2D"/>
    <w:rsid w:val="006114A1"/>
    <w:rsid w:val="00611F74"/>
    <w:rsid w:val="00615503"/>
    <w:rsid w:val="00617CCE"/>
    <w:rsid w:val="00620AB2"/>
    <w:rsid w:val="00625BCB"/>
    <w:rsid w:val="00630AC2"/>
    <w:rsid w:val="00631DF7"/>
    <w:rsid w:val="00631FBF"/>
    <w:rsid w:val="0064120D"/>
    <w:rsid w:val="00647211"/>
    <w:rsid w:val="00651DDD"/>
    <w:rsid w:val="00655601"/>
    <w:rsid w:val="00657C86"/>
    <w:rsid w:val="006608B5"/>
    <w:rsid w:val="00663C62"/>
    <w:rsid w:val="00664973"/>
    <w:rsid w:val="006659BE"/>
    <w:rsid w:val="006662F6"/>
    <w:rsid w:val="006678CA"/>
    <w:rsid w:val="0067086A"/>
    <w:rsid w:val="00673860"/>
    <w:rsid w:val="00674DEE"/>
    <w:rsid w:val="00677FD7"/>
    <w:rsid w:val="00681BCE"/>
    <w:rsid w:val="00684F8C"/>
    <w:rsid w:val="00686399"/>
    <w:rsid w:val="00687F2C"/>
    <w:rsid w:val="0069067C"/>
    <w:rsid w:val="00694565"/>
    <w:rsid w:val="00695517"/>
    <w:rsid w:val="0069737C"/>
    <w:rsid w:val="006A0F08"/>
    <w:rsid w:val="006A18DF"/>
    <w:rsid w:val="006A2167"/>
    <w:rsid w:val="006A6018"/>
    <w:rsid w:val="006A7A3B"/>
    <w:rsid w:val="006B1B06"/>
    <w:rsid w:val="006B709A"/>
    <w:rsid w:val="006B7CC3"/>
    <w:rsid w:val="006C1272"/>
    <w:rsid w:val="006C2467"/>
    <w:rsid w:val="006C79C2"/>
    <w:rsid w:val="006D086E"/>
    <w:rsid w:val="006D286C"/>
    <w:rsid w:val="006D4639"/>
    <w:rsid w:val="006D4761"/>
    <w:rsid w:val="006D4813"/>
    <w:rsid w:val="006D6397"/>
    <w:rsid w:val="006E16ED"/>
    <w:rsid w:val="006E2428"/>
    <w:rsid w:val="006E3F89"/>
    <w:rsid w:val="006E6536"/>
    <w:rsid w:val="006E76A0"/>
    <w:rsid w:val="006F19E3"/>
    <w:rsid w:val="006F2D81"/>
    <w:rsid w:val="006F6A50"/>
    <w:rsid w:val="006F7C4E"/>
    <w:rsid w:val="00701C68"/>
    <w:rsid w:val="00702610"/>
    <w:rsid w:val="0070657A"/>
    <w:rsid w:val="00706E7E"/>
    <w:rsid w:val="00710784"/>
    <w:rsid w:val="00710DA2"/>
    <w:rsid w:val="007136C5"/>
    <w:rsid w:val="00714224"/>
    <w:rsid w:val="00714EEB"/>
    <w:rsid w:val="007153EB"/>
    <w:rsid w:val="00717BFE"/>
    <w:rsid w:val="00721FEC"/>
    <w:rsid w:val="00723C8D"/>
    <w:rsid w:val="00724431"/>
    <w:rsid w:val="0072611A"/>
    <w:rsid w:val="00731B23"/>
    <w:rsid w:val="00734D47"/>
    <w:rsid w:val="00736C9D"/>
    <w:rsid w:val="00741095"/>
    <w:rsid w:val="00741D3A"/>
    <w:rsid w:val="00742FD0"/>
    <w:rsid w:val="007437AC"/>
    <w:rsid w:val="007438C8"/>
    <w:rsid w:val="00750199"/>
    <w:rsid w:val="00752605"/>
    <w:rsid w:val="007537F5"/>
    <w:rsid w:val="00753C63"/>
    <w:rsid w:val="00755562"/>
    <w:rsid w:val="007559BB"/>
    <w:rsid w:val="00756E30"/>
    <w:rsid w:val="00760BA9"/>
    <w:rsid w:val="00762D0E"/>
    <w:rsid w:val="00765A3B"/>
    <w:rsid w:val="00765BA1"/>
    <w:rsid w:val="007711DA"/>
    <w:rsid w:val="007714AF"/>
    <w:rsid w:val="00771E72"/>
    <w:rsid w:val="007767D0"/>
    <w:rsid w:val="00776A6B"/>
    <w:rsid w:val="00781B72"/>
    <w:rsid w:val="00785622"/>
    <w:rsid w:val="0078563C"/>
    <w:rsid w:val="00786F6B"/>
    <w:rsid w:val="00790434"/>
    <w:rsid w:val="00793140"/>
    <w:rsid w:val="007968DF"/>
    <w:rsid w:val="00797D0A"/>
    <w:rsid w:val="007A0FF2"/>
    <w:rsid w:val="007A2825"/>
    <w:rsid w:val="007A344A"/>
    <w:rsid w:val="007A45BB"/>
    <w:rsid w:val="007A5FA3"/>
    <w:rsid w:val="007C07B7"/>
    <w:rsid w:val="007C2C6D"/>
    <w:rsid w:val="007C314E"/>
    <w:rsid w:val="007C3D01"/>
    <w:rsid w:val="007C4604"/>
    <w:rsid w:val="007C6BCD"/>
    <w:rsid w:val="007C726E"/>
    <w:rsid w:val="007D1517"/>
    <w:rsid w:val="007D53B8"/>
    <w:rsid w:val="007E023B"/>
    <w:rsid w:val="007E1D34"/>
    <w:rsid w:val="007E4F31"/>
    <w:rsid w:val="007E67B1"/>
    <w:rsid w:val="007E771E"/>
    <w:rsid w:val="007F3AD5"/>
    <w:rsid w:val="007F4F59"/>
    <w:rsid w:val="007F5B15"/>
    <w:rsid w:val="0080707D"/>
    <w:rsid w:val="00810225"/>
    <w:rsid w:val="0081059D"/>
    <w:rsid w:val="00811F13"/>
    <w:rsid w:val="008153AB"/>
    <w:rsid w:val="00816FCC"/>
    <w:rsid w:val="00826A24"/>
    <w:rsid w:val="00827A04"/>
    <w:rsid w:val="00833B0D"/>
    <w:rsid w:val="0083463D"/>
    <w:rsid w:val="008374A1"/>
    <w:rsid w:val="008429E7"/>
    <w:rsid w:val="00843480"/>
    <w:rsid w:val="008434ED"/>
    <w:rsid w:val="00844D8C"/>
    <w:rsid w:val="00845EA4"/>
    <w:rsid w:val="008462DD"/>
    <w:rsid w:val="00846920"/>
    <w:rsid w:val="00850A5C"/>
    <w:rsid w:val="008535EE"/>
    <w:rsid w:val="008538A9"/>
    <w:rsid w:val="0085609D"/>
    <w:rsid w:val="008637F8"/>
    <w:rsid w:val="0086631E"/>
    <w:rsid w:val="00867D4F"/>
    <w:rsid w:val="00875F7E"/>
    <w:rsid w:val="0087685A"/>
    <w:rsid w:val="00877104"/>
    <w:rsid w:val="0087721B"/>
    <w:rsid w:val="00883A7E"/>
    <w:rsid w:val="00886188"/>
    <w:rsid w:val="00890601"/>
    <w:rsid w:val="00890E83"/>
    <w:rsid w:val="00895B03"/>
    <w:rsid w:val="00895D92"/>
    <w:rsid w:val="008977AA"/>
    <w:rsid w:val="008A3A14"/>
    <w:rsid w:val="008A3A86"/>
    <w:rsid w:val="008A4423"/>
    <w:rsid w:val="008A547A"/>
    <w:rsid w:val="008A7BEE"/>
    <w:rsid w:val="008B0A32"/>
    <w:rsid w:val="008B1407"/>
    <w:rsid w:val="008B406B"/>
    <w:rsid w:val="008B47D0"/>
    <w:rsid w:val="008B5712"/>
    <w:rsid w:val="008C08ED"/>
    <w:rsid w:val="008C1484"/>
    <w:rsid w:val="008C7BED"/>
    <w:rsid w:val="008D024A"/>
    <w:rsid w:val="008D1890"/>
    <w:rsid w:val="008D243E"/>
    <w:rsid w:val="008D4DC6"/>
    <w:rsid w:val="008D59A9"/>
    <w:rsid w:val="008E3157"/>
    <w:rsid w:val="008F0182"/>
    <w:rsid w:val="008F0449"/>
    <w:rsid w:val="008F064D"/>
    <w:rsid w:val="008F1D47"/>
    <w:rsid w:val="008F4913"/>
    <w:rsid w:val="009024ED"/>
    <w:rsid w:val="00905FA1"/>
    <w:rsid w:val="00906DE7"/>
    <w:rsid w:val="00907F72"/>
    <w:rsid w:val="00912B0D"/>
    <w:rsid w:val="00912E26"/>
    <w:rsid w:val="009138FD"/>
    <w:rsid w:val="009142C4"/>
    <w:rsid w:val="00914405"/>
    <w:rsid w:val="00917698"/>
    <w:rsid w:val="00917C81"/>
    <w:rsid w:val="00921689"/>
    <w:rsid w:val="0092322C"/>
    <w:rsid w:val="009240A0"/>
    <w:rsid w:val="00924802"/>
    <w:rsid w:val="00926EB0"/>
    <w:rsid w:val="00931A9E"/>
    <w:rsid w:val="00931B5A"/>
    <w:rsid w:val="009370DB"/>
    <w:rsid w:val="00937A45"/>
    <w:rsid w:val="00951F37"/>
    <w:rsid w:val="00953832"/>
    <w:rsid w:val="0095408F"/>
    <w:rsid w:val="009553F3"/>
    <w:rsid w:val="00961957"/>
    <w:rsid w:val="00961BF4"/>
    <w:rsid w:val="00962A75"/>
    <w:rsid w:val="00962EF2"/>
    <w:rsid w:val="00964546"/>
    <w:rsid w:val="00970001"/>
    <w:rsid w:val="009721C1"/>
    <w:rsid w:val="00975411"/>
    <w:rsid w:val="009779A2"/>
    <w:rsid w:val="00977EEB"/>
    <w:rsid w:val="00980841"/>
    <w:rsid w:val="00981F0B"/>
    <w:rsid w:val="00983C8B"/>
    <w:rsid w:val="00990D23"/>
    <w:rsid w:val="00992FF6"/>
    <w:rsid w:val="00994E66"/>
    <w:rsid w:val="00995F40"/>
    <w:rsid w:val="009A0BFE"/>
    <w:rsid w:val="009A16C6"/>
    <w:rsid w:val="009A529F"/>
    <w:rsid w:val="009A618A"/>
    <w:rsid w:val="009A6259"/>
    <w:rsid w:val="009B02D0"/>
    <w:rsid w:val="009B031C"/>
    <w:rsid w:val="009B2755"/>
    <w:rsid w:val="009B6724"/>
    <w:rsid w:val="009C39CB"/>
    <w:rsid w:val="009C6877"/>
    <w:rsid w:val="009D0D7C"/>
    <w:rsid w:val="009D1001"/>
    <w:rsid w:val="009D1051"/>
    <w:rsid w:val="009D3B66"/>
    <w:rsid w:val="009D49C2"/>
    <w:rsid w:val="009D4F0B"/>
    <w:rsid w:val="009E02B1"/>
    <w:rsid w:val="009E1410"/>
    <w:rsid w:val="009E27B5"/>
    <w:rsid w:val="009E2BF6"/>
    <w:rsid w:val="009E406F"/>
    <w:rsid w:val="009E5321"/>
    <w:rsid w:val="009E560E"/>
    <w:rsid w:val="009F16C0"/>
    <w:rsid w:val="00A01A62"/>
    <w:rsid w:val="00A06100"/>
    <w:rsid w:val="00A1710F"/>
    <w:rsid w:val="00A205CF"/>
    <w:rsid w:val="00A2189D"/>
    <w:rsid w:val="00A2237E"/>
    <w:rsid w:val="00A224F9"/>
    <w:rsid w:val="00A249DC"/>
    <w:rsid w:val="00A25E2B"/>
    <w:rsid w:val="00A26F66"/>
    <w:rsid w:val="00A304F8"/>
    <w:rsid w:val="00A31FAB"/>
    <w:rsid w:val="00A47BE0"/>
    <w:rsid w:val="00A51FD0"/>
    <w:rsid w:val="00A53C7B"/>
    <w:rsid w:val="00A53D7D"/>
    <w:rsid w:val="00A62363"/>
    <w:rsid w:val="00A63541"/>
    <w:rsid w:val="00A6489A"/>
    <w:rsid w:val="00A65724"/>
    <w:rsid w:val="00A70B5A"/>
    <w:rsid w:val="00A70C8D"/>
    <w:rsid w:val="00A73DF1"/>
    <w:rsid w:val="00A74B50"/>
    <w:rsid w:val="00A75777"/>
    <w:rsid w:val="00A77B27"/>
    <w:rsid w:val="00A8353B"/>
    <w:rsid w:val="00A847EA"/>
    <w:rsid w:val="00A85145"/>
    <w:rsid w:val="00A91080"/>
    <w:rsid w:val="00A920E5"/>
    <w:rsid w:val="00A922D2"/>
    <w:rsid w:val="00A9301E"/>
    <w:rsid w:val="00A94804"/>
    <w:rsid w:val="00A94CF4"/>
    <w:rsid w:val="00A94DF9"/>
    <w:rsid w:val="00AA217C"/>
    <w:rsid w:val="00AB10E6"/>
    <w:rsid w:val="00AB1D14"/>
    <w:rsid w:val="00AB6DA6"/>
    <w:rsid w:val="00AB6EDC"/>
    <w:rsid w:val="00AB7456"/>
    <w:rsid w:val="00AC0A4D"/>
    <w:rsid w:val="00AC1066"/>
    <w:rsid w:val="00AC3D51"/>
    <w:rsid w:val="00AC54D3"/>
    <w:rsid w:val="00AC5A7E"/>
    <w:rsid w:val="00AD25A0"/>
    <w:rsid w:val="00AD3AF0"/>
    <w:rsid w:val="00AD4576"/>
    <w:rsid w:val="00AE29BF"/>
    <w:rsid w:val="00AE6CBD"/>
    <w:rsid w:val="00AF0466"/>
    <w:rsid w:val="00B010F8"/>
    <w:rsid w:val="00B0126C"/>
    <w:rsid w:val="00B0302B"/>
    <w:rsid w:val="00B04576"/>
    <w:rsid w:val="00B064E3"/>
    <w:rsid w:val="00B14911"/>
    <w:rsid w:val="00B16AFE"/>
    <w:rsid w:val="00B209CD"/>
    <w:rsid w:val="00B21CEB"/>
    <w:rsid w:val="00B23C2B"/>
    <w:rsid w:val="00B2405E"/>
    <w:rsid w:val="00B259F8"/>
    <w:rsid w:val="00B31275"/>
    <w:rsid w:val="00B31F1F"/>
    <w:rsid w:val="00B321D7"/>
    <w:rsid w:val="00B37296"/>
    <w:rsid w:val="00B37D10"/>
    <w:rsid w:val="00B44D1E"/>
    <w:rsid w:val="00B4605F"/>
    <w:rsid w:val="00B46522"/>
    <w:rsid w:val="00B46CC9"/>
    <w:rsid w:val="00B520D9"/>
    <w:rsid w:val="00B55132"/>
    <w:rsid w:val="00B55669"/>
    <w:rsid w:val="00B56AC3"/>
    <w:rsid w:val="00B5719E"/>
    <w:rsid w:val="00B60A85"/>
    <w:rsid w:val="00B61CBD"/>
    <w:rsid w:val="00B6453A"/>
    <w:rsid w:val="00B64A17"/>
    <w:rsid w:val="00B70ECE"/>
    <w:rsid w:val="00B7405E"/>
    <w:rsid w:val="00B7543F"/>
    <w:rsid w:val="00B7560E"/>
    <w:rsid w:val="00B77EAC"/>
    <w:rsid w:val="00B8008F"/>
    <w:rsid w:val="00B8223B"/>
    <w:rsid w:val="00B82260"/>
    <w:rsid w:val="00B8232E"/>
    <w:rsid w:val="00B82BB1"/>
    <w:rsid w:val="00B86775"/>
    <w:rsid w:val="00B91126"/>
    <w:rsid w:val="00B91605"/>
    <w:rsid w:val="00B926B6"/>
    <w:rsid w:val="00B92A93"/>
    <w:rsid w:val="00B93610"/>
    <w:rsid w:val="00B94C7A"/>
    <w:rsid w:val="00B94EFD"/>
    <w:rsid w:val="00BA208F"/>
    <w:rsid w:val="00BA3F52"/>
    <w:rsid w:val="00BB1BDF"/>
    <w:rsid w:val="00BB6EFE"/>
    <w:rsid w:val="00BB79D2"/>
    <w:rsid w:val="00BC2328"/>
    <w:rsid w:val="00BC3766"/>
    <w:rsid w:val="00BC425C"/>
    <w:rsid w:val="00BD23D7"/>
    <w:rsid w:val="00BD3611"/>
    <w:rsid w:val="00BD6060"/>
    <w:rsid w:val="00BD6135"/>
    <w:rsid w:val="00BE3BD9"/>
    <w:rsid w:val="00BE47A4"/>
    <w:rsid w:val="00BE4F23"/>
    <w:rsid w:val="00BE65C5"/>
    <w:rsid w:val="00BE7AF7"/>
    <w:rsid w:val="00BF1FA9"/>
    <w:rsid w:val="00BF2BD9"/>
    <w:rsid w:val="00C0473F"/>
    <w:rsid w:val="00C12731"/>
    <w:rsid w:val="00C22C2D"/>
    <w:rsid w:val="00C24EA2"/>
    <w:rsid w:val="00C308D1"/>
    <w:rsid w:val="00C33DBE"/>
    <w:rsid w:val="00C35CB1"/>
    <w:rsid w:val="00C36E83"/>
    <w:rsid w:val="00C40144"/>
    <w:rsid w:val="00C42784"/>
    <w:rsid w:val="00C464F8"/>
    <w:rsid w:val="00C52C9C"/>
    <w:rsid w:val="00C5414D"/>
    <w:rsid w:val="00C61139"/>
    <w:rsid w:val="00C63BDB"/>
    <w:rsid w:val="00C63E4D"/>
    <w:rsid w:val="00C70BCA"/>
    <w:rsid w:val="00C72A8A"/>
    <w:rsid w:val="00C77D92"/>
    <w:rsid w:val="00C8060F"/>
    <w:rsid w:val="00C9285E"/>
    <w:rsid w:val="00C93C30"/>
    <w:rsid w:val="00C97B24"/>
    <w:rsid w:val="00CA35D6"/>
    <w:rsid w:val="00CA3821"/>
    <w:rsid w:val="00CA63C8"/>
    <w:rsid w:val="00CA7A49"/>
    <w:rsid w:val="00CB2FA9"/>
    <w:rsid w:val="00CB309F"/>
    <w:rsid w:val="00CB60D4"/>
    <w:rsid w:val="00CB680D"/>
    <w:rsid w:val="00CB76F8"/>
    <w:rsid w:val="00CC1FD3"/>
    <w:rsid w:val="00CC6DD7"/>
    <w:rsid w:val="00CD052F"/>
    <w:rsid w:val="00CD3248"/>
    <w:rsid w:val="00CD3290"/>
    <w:rsid w:val="00CD3CEF"/>
    <w:rsid w:val="00CD5152"/>
    <w:rsid w:val="00CE137D"/>
    <w:rsid w:val="00CE187B"/>
    <w:rsid w:val="00CE2039"/>
    <w:rsid w:val="00CE41E0"/>
    <w:rsid w:val="00CF041D"/>
    <w:rsid w:val="00CF33AF"/>
    <w:rsid w:val="00CF4115"/>
    <w:rsid w:val="00CF54A5"/>
    <w:rsid w:val="00CF5903"/>
    <w:rsid w:val="00D00B40"/>
    <w:rsid w:val="00D01238"/>
    <w:rsid w:val="00D056CE"/>
    <w:rsid w:val="00D06FCC"/>
    <w:rsid w:val="00D10BD3"/>
    <w:rsid w:val="00D12318"/>
    <w:rsid w:val="00D14721"/>
    <w:rsid w:val="00D2235E"/>
    <w:rsid w:val="00D2336A"/>
    <w:rsid w:val="00D31F72"/>
    <w:rsid w:val="00D33178"/>
    <w:rsid w:val="00D455F3"/>
    <w:rsid w:val="00D46BFD"/>
    <w:rsid w:val="00D50D25"/>
    <w:rsid w:val="00D51332"/>
    <w:rsid w:val="00D53DC2"/>
    <w:rsid w:val="00D56FAB"/>
    <w:rsid w:val="00D60419"/>
    <w:rsid w:val="00D61393"/>
    <w:rsid w:val="00D61E22"/>
    <w:rsid w:val="00D62EA8"/>
    <w:rsid w:val="00D64E66"/>
    <w:rsid w:val="00D66AF7"/>
    <w:rsid w:val="00D67526"/>
    <w:rsid w:val="00D70659"/>
    <w:rsid w:val="00D73D4A"/>
    <w:rsid w:val="00D775CD"/>
    <w:rsid w:val="00D81946"/>
    <w:rsid w:val="00D834C7"/>
    <w:rsid w:val="00D87BC6"/>
    <w:rsid w:val="00D90D74"/>
    <w:rsid w:val="00D92555"/>
    <w:rsid w:val="00D940EB"/>
    <w:rsid w:val="00D96945"/>
    <w:rsid w:val="00D97438"/>
    <w:rsid w:val="00D97708"/>
    <w:rsid w:val="00D97A2A"/>
    <w:rsid w:val="00DA3AAF"/>
    <w:rsid w:val="00DA588E"/>
    <w:rsid w:val="00DA58BC"/>
    <w:rsid w:val="00DA70CA"/>
    <w:rsid w:val="00DB289C"/>
    <w:rsid w:val="00DB2B68"/>
    <w:rsid w:val="00DB34E0"/>
    <w:rsid w:val="00DB3B20"/>
    <w:rsid w:val="00DB5199"/>
    <w:rsid w:val="00DC1F57"/>
    <w:rsid w:val="00DC2DA3"/>
    <w:rsid w:val="00DC5DF9"/>
    <w:rsid w:val="00DC617B"/>
    <w:rsid w:val="00DC7E4D"/>
    <w:rsid w:val="00DD15AE"/>
    <w:rsid w:val="00DD1D79"/>
    <w:rsid w:val="00DD6788"/>
    <w:rsid w:val="00DE1DBF"/>
    <w:rsid w:val="00DE40B6"/>
    <w:rsid w:val="00DE5C81"/>
    <w:rsid w:val="00E0157D"/>
    <w:rsid w:val="00E025EE"/>
    <w:rsid w:val="00E0395E"/>
    <w:rsid w:val="00E05243"/>
    <w:rsid w:val="00E07EF9"/>
    <w:rsid w:val="00E128B6"/>
    <w:rsid w:val="00E129F6"/>
    <w:rsid w:val="00E17D4A"/>
    <w:rsid w:val="00E22FD0"/>
    <w:rsid w:val="00E26FCB"/>
    <w:rsid w:val="00E33F7A"/>
    <w:rsid w:val="00E4192E"/>
    <w:rsid w:val="00E439C0"/>
    <w:rsid w:val="00E46E15"/>
    <w:rsid w:val="00E52C3D"/>
    <w:rsid w:val="00E55B7B"/>
    <w:rsid w:val="00E55B89"/>
    <w:rsid w:val="00E55B99"/>
    <w:rsid w:val="00E61F15"/>
    <w:rsid w:val="00E64A01"/>
    <w:rsid w:val="00E64FB7"/>
    <w:rsid w:val="00E65EE9"/>
    <w:rsid w:val="00E67AA4"/>
    <w:rsid w:val="00E70344"/>
    <w:rsid w:val="00E70C2A"/>
    <w:rsid w:val="00E717BE"/>
    <w:rsid w:val="00E7186C"/>
    <w:rsid w:val="00E72218"/>
    <w:rsid w:val="00E7460E"/>
    <w:rsid w:val="00E762B1"/>
    <w:rsid w:val="00E7726E"/>
    <w:rsid w:val="00E81557"/>
    <w:rsid w:val="00E82703"/>
    <w:rsid w:val="00E84EC8"/>
    <w:rsid w:val="00E86F06"/>
    <w:rsid w:val="00E87C0E"/>
    <w:rsid w:val="00E9533E"/>
    <w:rsid w:val="00E96109"/>
    <w:rsid w:val="00EA3F82"/>
    <w:rsid w:val="00EA406E"/>
    <w:rsid w:val="00EA56EA"/>
    <w:rsid w:val="00EB11A5"/>
    <w:rsid w:val="00EB2752"/>
    <w:rsid w:val="00EB737F"/>
    <w:rsid w:val="00EC031B"/>
    <w:rsid w:val="00EC2060"/>
    <w:rsid w:val="00EC21B9"/>
    <w:rsid w:val="00EC3601"/>
    <w:rsid w:val="00EC3F7C"/>
    <w:rsid w:val="00EC49E6"/>
    <w:rsid w:val="00EC6A83"/>
    <w:rsid w:val="00ED2599"/>
    <w:rsid w:val="00ED342F"/>
    <w:rsid w:val="00ED3821"/>
    <w:rsid w:val="00ED7177"/>
    <w:rsid w:val="00ED770D"/>
    <w:rsid w:val="00ED7D74"/>
    <w:rsid w:val="00EE1A82"/>
    <w:rsid w:val="00EE28FC"/>
    <w:rsid w:val="00EE66F3"/>
    <w:rsid w:val="00EE781F"/>
    <w:rsid w:val="00EF0D5A"/>
    <w:rsid w:val="00EF1A96"/>
    <w:rsid w:val="00F01437"/>
    <w:rsid w:val="00F019B1"/>
    <w:rsid w:val="00F05D5D"/>
    <w:rsid w:val="00F07023"/>
    <w:rsid w:val="00F07A7D"/>
    <w:rsid w:val="00F07B6B"/>
    <w:rsid w:val="00F10478"/>
    <w:rsid w:val="00F129F1"/>
    <w:rsid w:val="00F12A11"/>
    <w:rsid w:val="00F14DED"/>
    <w:rsid w:val="00F15E92"/>
    <w:rsid w:val="00F211CE"/>
    <w:rsid w:val="00F2139B"/>
    <w:rsid w:val="00F24832"/>
    <w:rsid w:val="00F27C7D"/>
    <w:rsid w:val="00F3031D"/>
    <w:rsid w:val="00F322FC"/>
    <w:rsid w:val="00F32878"/>
    <w:rsid w:val="00F332B5"/>
    <w:rsid w:val="00F349BD"/>
    <w:rsid w:val="00F34A3A"/>
    <w:rsid w:val="00F43C37"/>
    <w:rsid w:val="00F45B3D"/>
    <w:rsid w:val="00F4637B"/>
    <w:rsid w:val="00F54551"/>
    <w:rsid w:val="00F577BD"/>
    <w:rsid w:val="00F57C14"/>
    <w:rsid w:val="00F679D1"/>
    <w:rsid w:val="00F73C91"/>
    <w:rsid w:val="00F76514"/>
    <w:rsid w:val="00F77B0C"/>
    <w:rsid w:val="00F84FCF"/>
    <w:rsid w:val="00F913F1"/>
    <w:rsid w:val="00F9247E"/>
    <w:rsid w:val="00F9644E"/>
    <w:rsid w:val="00FA2DB4"/>
    <w:rsid w:val="00FA51A9"/>
    <w:rsid w:val="00FA5D96"/>
    <w:rsid w:val="00FB3178"/>
    <w:rsid w:val="00FB5B12"/>
    <w:rsid w:val="00FC0F98"/>
    <w:rsid w:val="00FC3DAD"/>
    <w:rsid w:val="00FD376B"/>
    <w:rsid w:val="00FD4EBB"/>
    <w:rsid w:val="00FD6866"/>
    <w:rsid w:val="00FE0B9E"/>
    <w:rsid w:val="00FE21DD"/>
    <w:rsid w:val="00FE2347"/>
    <w:rsid w:val="00FE6006"/>
    <w:rsid w:val="00FE66F2"/>
    <w:rsid w:val="00FE7DCE"/>
    <w:rsid w:val="00FE7FB4"/>
    <w:rsid w:val="00FF1627"/>
    <w:rsid w:val="00FF267B"/>
    <w:rsid w:val="00FF62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3EB3C6"/>
  <w15:chartTrackingRefBased/>
  <w15:docId w15:val="{C81962BE-D8DF-4C5E-B24A-A63343298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76A0"/>
    <w:pPr>
      <w:spacing w:after="120" w:line="280" w:lineRule="atLeast"/>
      <w:jc w:val="both"/>
    </w:pPr>
    <w:rPr>
      <w:rFonts w:ascii="Arial" w:eastAsia="Times New Roman" w:hAnsi="Arial" w:cs="Times New Roman"/>
      <w:sz w:val="20"/>
      <w:szCs w:val="20"/>
      <w:lang w:eastAsia="cs-CZ"/>
    </w:rPr>
  </w:style>
  <w:style w:type="paragraph" w:styleId="Nadpis1">
    <w:name w:val="heading 1"/>
    <w:basedOn w:val="Normln"/>
    <w:next w:val="Normln"/>
    <w:link w:val="Nadpis1Char"/>
    <w:qFormat/>
    <w:rsid w:val="006E76A0"/>
    <w:pPr>
      <w:keepNext/>
      <w:numPr>
        <w:numId w:val="1"/>
      </w:numPr>
      <w:overflowPunct w:val="0"/>
      <w:autoSpaceDE w:val="0"/>
      <w:autoSpaceDN w:val="0"/>
      <w:adjustRightInd w:val="0"/>
      <w:spacing w:before="360" w:after="240"/>
      <w:ind w:left="360"/>
      <w:jc w:val="center"/>
      <w:outlineLvl w:val="0"/>
    </w:pPr>
    <w:rPr>
      <w:b/>
      <w:sz w:val="24"/>
      <w:lang w:val="x-none" w:eastAsia="x-none"/>
    </w:rPr>
  </w:style>
  <w:style w:type="paragraph" w:styleId="Nadpis2">
    <w:name w:val="heading 2"/>
    <w:basedOn w:val="Normln"/>
    <w:next w:val="Normln"/>
    <w:link w:val="Nadpis2Char"/>
    <w:uiPriority w:val="9"/>
    <w:semiHidden/>
    <w:unhideWhenUsed/>
    <w:qFormat/>
    <w:rsid w:val="00DB519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semiHidden/>
    <w:unhideWhenUsed/>
    <w:qFormat/>
    <w:rsid w:val="006E76A0"/>
    <w:pPr>
      <w:keepNext/>
      <w:numPr>
        <w:numId w:val="2"/>
      </w:numPr>
      <w:spacing w:before="480"/>
      <w:outlineLvl w:val="2"/>
    </w:pPr>
    <w:rPr>
      <w:b/>
      <w:sz w:val="28"/>
      <w:lang w:val="x-none" w:eastAsia="x-none"/>
    </w:rPr>
  </w:style>
  <w:style w:type="paragraph" w:styleId="Nadpis4">
    <w:name w:val="heading 4"/>
    <w:basedOn w:val="Normln"/>
    <w:next w:val="Normln"/>
    <w:link w:val="Nadpis4Char"/>
    <w:unhideWhenUsed/>
    <w:qFormat/>
    <w:rsid w:val="006E76A0"/>
    <w:pPr>
      <w:keepNext/>
      <w:numPr>
        <w:ilvl w:val="3"/>
        <w:numId w:val="1"/>
      </w:numPr>
      <w:spacing w:before="120"/>
      <w:outlineLvl w:val="3"/>
    </w:pPr>
    <w:rPr>
      <w:b/>
      <w:i/>
      <w:lang w:val="en-GB" w:eastAsia="x-none"/>
    </w:rPr>
  </w:style>
  <w:style w:type="paragraph" w:styleId="Nadpis5">
    <w:name w:val="heading 5"/>
    <w:basedOn w:val="Normln"/>
    <w:next w:val="Normln"/>
    <w:link w:val="Nadpis5Char"/>
    <w:unhideWhenUsed/>
    <w:qFormat/>
    <w:rsid w:val="006E76A0"/>
    <w:pPr>
      <w:numPr>
        <w:ilvl w:val="4"/>
        <w:numId w:val="1"/>
      </w:numPr>
      <w:spacing w:before="240" w:after="60"/>
      <w:outlineLvl w:val="4"/>
    </w:pPr>
    <w:rPr>
      <w:lang w:val="x-none" w:eastAsia="x-none"/>
    </w:rPr>
  </w:style>
  <w:style w:type="paragraph" w:styleId="Nadpis6">
    <w:name w:val="heading 6"/>
    <w:basedOn w:val="Normln"/>
    <w:next w:val="Normln"/>
    <w:link w:val="Nadpis6Char"/>
    <w:unhideWhenUsed/>
    <w:qFormat/>
    <w:rsid w:val="006E76A0"/>
    <w:pPr>
      <w:numPr>
        <w:ilvl w:val="5"/>
        <w:numId w:val="1"/>
      </w:numPr>
      <w:spacing w:before="240" w:after="60"/>
      <w:outlineLvl w:val="5"/>
    </w:pPr>
    <w:rPr>
      <w:i/>
      <w:lang w:val="x-none" w:eastAsia="x-none"/>
    </w:rPr>
  </w:style>
  <w:style w:type="paragraph" w:styleId="Nadpis7">
    <w:name w:val="heading 7"/>
    <w:basedOn w:val="Normln"/>
    <w:next w:val="Normln"/>
    <w:link w:val="Nadpis7Char"/>
    <w:unhideWhenUsed/>
    <w:qFormat/>
    <w:rsid w:val="006E76A0"/>
    <w:pPr>
      <w:numPr>
        <w:ilvl w:val="6"/>
        <w:numId w:val="1"/>
      </w:numPr>
      <w:spacing w:before="240" w:after="60"/>
      <w:outlineLvl w:val="6"/>
    </w:pPr>
    <w:rPr>
      <w:lang w:val="x-none" w:eastAsia="x-none"/>
    </w:rPr>
  </w:style>
  <w:style w:type="paragraph" w:styleId="Nadpis8">
    <w:name w:val="heading 8"/>
    <w:basedOn w:val="Normln"/>
    <w:next w:val="Normln"/>
    <w:link w:val="Nadpis8Char"/>
    <w:unhideWhenUsed/>
    <w:qFormat/>
    <w:rsid w:val="006E76A0"/>
    <w:pPr>
      <w:numPr>
        <w:ilvl w:val="7"/>
        <w:numId w:val="1"/>
      </w:numPr>
      <w:spacing w:before="240" w:after="60"/>
      <w:outlineLvl w:val="7"/>
    </w:pPr>
    <w:rPr>
      <w:i/>
      <w:lang w:val="x-none" w:eastAsia="x-none"/>
    </w:rPr>
  </w:style>
  <w:style w:type="paragraph" w:styleId="Nadpis9">
    <w:name w:val="heading 9"/>
    <w:basedOn w:val="Normln"/>
    <w:next w:val="Normln"/>
    <w:link w:val="Nadpis9Char"/>
    <w:unhideWhenUsed/>
    <w:qFormat/>
    <w:rsid w:val="006E76A0"/>
    <w:pPr>
      <w:numPr>
        <w:ilvl w:val="8"/>
        <w:numId w:val="1"/>
      </w:numPr>
      <w:spacing w:before="240" w:after="60"/>
      <w:outlineLvl w:val="8"/>
    </w:pPr>
    <w:rPr>
      <w:b/>
      <w:i/>
      <w:sz w:val="1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6E76A0"/>
    <w:pPr>
      <w:tabs>
        <w:tab w:val="center" w:pos="4536"/>
        <w:tab w:val="right" w:pos="9072"/>
      </w:tabs>
    </w:pPr>
    <w:rPr>
      <w:lang w:val="x-none"/>
    </w:rPr>
  </w:style>
  <w:style w:type="character" w:customStyle="1" w:styleId="ZhlavChar">
    <w:name w:val="Záhlaví Char"/>
    <w:basedOn w:val="Standardnpsmoodstavce"/>
    <w:link w:val="Zhlav"/>
    <w:rsid w:val="006E76A0"/>
    <w:rPr>
      <w:rFonts w:ascii="Arial" w:eastAsia="Times New Roman" w:hAnsi="Arial" w:cs="Times New Roman"/>
      <w:sz w:val="20"/>
      <w:szCs w:val="20"/>
      <w:lang w:val="x-none" w:eastAsia="cs-CZ"/>
    </w:rPr>
  </w:style>
  <w:style w:type="paragraph" w:styleId="Zpat">
    <w:name w:val="footer"/>
    <w:basedOn w:val="Normln"/>
    <w:link w:val="ZpatChar"/>
    <w:uiPriority w:val="99"/>
    <w:unhideWhenUsed/>
    <w:rsid w:val="006E76A0"/>
    <w:pPr>
      <w:tabs>
        <w:tab w:val="center" w:pos="4536"/>
        <w:tab w:val="right" w:pos="9072"/>
      </w:tabs>
      <w:spacing w:after="0" w:line="240" w:lineRule="auto"/>
    </w:pPr>
  </w:style>
  <w:style w:type="character" w:customStyle="1" w:styleId="ZpatChar">
    <w:name w:val="Zápatí Char"/>
    <w:basedOn w:val="Standardnpsmoodstavce"/>
    <w:link w:val="Zpat"/>
    <w:uiPriority w:val="99"/>
    <w:rsid w:val="006E76A0"/>
  </w:style>
  <w:style w:type="character" w:customStyle="1" w:styleId="Nadpis1Char">
    <w:name w:val="Nadpis 1 Char"/>
    <w:basedOn w:val="Standardnpsmoodstavce"/>
    <w:link w:val="Nadpis1"/>
    <w:rsid w:val="006E76A0"/>
    <w:rPr>
      <w:rFonts w:ascii="Arial" w:eastAsia="Times New Roman" w:hAnsi="Arial" w:cs="Times New Roman"/>
      <w:b/>
      <w:sz w:val="24"/>
      <w:szCs w:val="20"/>
      <w:lang w:val="x-none" w:eastAsia="x-none"/>
    </w:rPr>
  </w:style>
  <w:style w:type="character" w:customStyle="1" w:styleId="Nadpis3Char">
    <w:name w:val="Nadpis 3 Char"/>
    <w:basedOn w:val="Standardnpsmoodstavce"/>
    <w:link w:val="Nadpis3"/>
    <w:semiHidden/>
    <w:rsid w:val="006E76A0"/>
    <w:rPr>
      <w:rFonts w:ascii="Arial" w:eastAsia="Times New Roman" w:hAnsi="Arial" w:cs="Times New Roman"/>
      <w:b/>
      <w:sz w:val="28"/>
      <w:szCs w:val="20"/>
      <w:lang w:val="x-none" w:eastAsia="x-none"/>
    </w:rPr>
  </w:style>
  <w:style w:type="character" w:customStyle="1" w:styleId="Nadpis4Char">
    <w:name w:val="Nadpis 4 Char"/>
    <w:basedOn w:val="Standardnpsmoodstavce"/>
    <w:link w:val="Nadpis4"/>
    <w:rsid w:val="006E76A0"/>
    <w:rPr>
      <w:rFonts w:ascii="Arial" w:eastAsia="Times New Roman" w:hAnsi="Arial" w:cs="Times New Roman"/>
      <w:b/>
      <w:i/>
      <w:sz w:val="20"/>
      <w:szCs w:val="20"/>
      <w:lang w:val="en-GB" w:eastAsia="x-none"/>
    </w:rPr>
  </w:style>
  <w:style w:type="character" w:customStyle="1" w:styleId="Nadpis5Char">
    <w:name w:val="Nadpis 5 Char"/>
    <w:basedOn w:val="Standardnpsmoodstavce"/>
    <w:link w:val="Nadpis5"/>
    <w:rsid w:val="006E76A0"/>
    <w:rPr>
      <w:rFonts w:ascii="Arial" w:eastAsia="Times New Roman" w:hAnsi="Arial" w:cs="Times New Roman"/>
      <w:sz w:val="20"/>
      <w:szCs w:val="20"/>
      <w:lang w:val="x-none" w:eastAsia="x-none"/>
    </w:rPr>
  </w:style>
  <w:style w:type="character" w:customStyle="1" w:styleId="Nadpis6Char">
    <w:name w:val="Nadpis 6 Char"/>
    <w:basedOn w:val="Standardnpsmoodstavce"/>
    <w:link w:val="Nadpis6"/>
    <w:rsid w:val="006E76A0"/>
    <w:rPr>
      <w:rFonts w:ascii="Arial" w:eastAsia="Times New Roman" w:hAnsi="Arial" w:cs="Times New Roman"/>
      <w:i/>
      <w:sz w:val="20"/>
      <w:szCs w:val="20"/>
      <w:lang w:val="x-none" w:eastAsia="x-none"/>
    </w:rPr>
  </w:style>
  <w:style w:type="character" w:customStyle="1" w:styleId="Nadpis7Char">
    <w:name w:val="Nadpis 7 Char"/>
    <w:basedOn w:val="Standardnpsmoodstavce"/>
    <w:link w:val="Nadpis7"/>
    <w:rsid w:val="006E76A0"/>
    <w:rPr>
      <w:rFonts w:ascii="Arial" w:eastAsia="Times New Roman" w:hAnsi="Arial" w:cs="Times New Roman"/>
      <w:sz w:val="20"/>
      <w:szCs w:val="20"/>
      <w:lang w:val="x-none" w:eastAsia="x-none"/>
    </w:rPr>
  </w:style>
  <w:style w:type="character" w:customStyle="1" w:styleId="Nadpis8Char">
    <w:name w:val="Nadpis 8 Char"/>
    <w:basedOn w:val="Standardnpsmoodstavce"/>
    <w:link w:val="Nadpis8"/>
    <w:rsid w:val="006E76A0"/>
    <w:rPr>
      <w:rFonts w:ascii="Arial" w:eastAsia="Times New Roman" w:hAnsi="Arial" w:cs="Times New Roman"/>
      <w:i/>
      <w:sz w:val="20"/>
      <w:szCs w:val="20"/>
      <w:lang w:val="x-none" w:eastAsia="x-none"/>
    </w:rPr>
  </w:style>
  <w:style w:type="character" w:customStyle="1" w:styleId="Nadpis9Char">
    <w:name w:val="Nadpis 9 Char"/>
    <w:basedOn w:val="Standardnpsmoodstavce"/>
    <w:link w:val="Nadpis9"/>
    <w:rsid w:val="006E76A0"/>
    <w:rPr>
      <w:rFonts w:ascii="Arial" w:eastAsia="Times New Roman" w:hAnsi="Arial" w:cs="Times New Roman"/>
      <w:b/>
      <w:i/>
      <w:sz w:val="18"/>
      <w:szCs w:val="20"/>
      <w:lang w:val="x-none" w:eastAsia="x-none"/>
    </w:rPr>
  </w:style>
  <w:style w:type="paragraph" w:customStyle="1" w:styleId="RLdajeosmluvnstran">
    <w:name w:val="RL  údaje o smluvní straně"/>
    <w:basedOn w:val="Normln"/>
    <w:rsid w:val="006E76A0"/>
    <w:pPr>
      <w:spacing w:line="280" w:lineRule="exact"/>
      <w:jc w:val="center"/>
    </w:pPr>
    <w:rPr>
      <w:rFonts w:ascii="Calibri" w:hAnsi="Calibri"/>
      <w:sz w:val="22"/>
      <w:szCs w:val="24"/>
      <w:lang w:eastAsia="en-US"/>
    </w:rPr>
  </w:style>
  <w:style w:type="character" w:customStyle="1" w:styleId="platne1">
    <w:name w:val="platne1"/>
    <w:uiPriority w:val="99"/>
    <w:rsid w:val="006E76A0"/>
    <w:rPr>
      <w:rFonts w:ascii="Times New Roman" w:hAnsi="Times New Roman" w:cs="Times New Roman" w:hint="default"/>
    </w:rPr>
  </w:style>
  <w:style w:type="character" w:customStyle="1" w:styleId="BezmezerChar">
    <w:name w:val="Bez mezer Char"/>
    <w:link w:val="Bezmezer"/>
    <w:uiPriority w:val="1"/>
    <w:locked/>
    <w:rsid w:val="0030159F"/>
    <w:rPr>
      <w:rFonts w:ascii="Arial" w:eastAsia="Times New Roman" w:hAnsi="Arial" w:cs="Times New Roman"/>
      <w:sz w:val="20"/>
      <w:szCs w:val="20"/>
      <w:lang w:eastAsia="x-none"/>
    </w:rPr>
  </w:style>
  <w:style w:type="paragraph" w:styleId="Bezmezer">
    <w:name w:val="No Spacing"/>
    <w:basedOn w:val="Normln"/>
    <w:link w:val="BezmezerChar"/>
    <w:uiPriority w:val="1"/>
    <w:qFormat/>
    <w:rsid w:val="0030159F"/>
    <w:pPr>
      <w:numPr>
        <w:numId w:val="16"/>
      </w:numPr>
    </w:pPr>
    <w:rPr>
      <w:lang w:eastAsia="x-none"/>
    </w:rPr>
  </w:style>
  <w:style w:type="character" w:styleId="Odkaznakoment">
    <w:name w:val="annotation reference"/>
    <w:uiPriority w:val="99"/>
    <w:rsid w:val="005F0358"/>
    <w:rPr>
      <w:rFonts w:cs="Times New Roman"/>
      <w:sz w:val="16"/>
      <w:szCs w:val="16"/>
    </w:rPr>
  </w:style>
  <w:style w:type="paragraph" w:styleId="Textkomente">
    <w:name w:val="annotation text"/>
    <w:basedOn w:val="Normln"/>
    <w:link w:val="TextkomenteChar"/>
    <w:uiPriority w:val="99"/>
    <w:rsid w:val="005F0358"/>
    <w:pPr>
      <w:spacing w:after="0" w:line="240" w:lineRule="auto"/>
      <w:jc w:val="left"/>
    </w:pPr>
    <w:rPr>
      <w:rFonts w:ascii="Times New Roman" w:hAnsi="Times New Roman"/>
      <w:sz w:val="12"/>
      <w:lang w:val="x-none" w:eastAsia="x-none"/>
    </w:rPr>
  </w:style>
  <w:style w:type="character" w:customStyle="1" w:styleId="TextkomenteChar">
    <w:name w:val="Text komentáře Char"/>
    <w:basedOn w:val="Standardnpsmoodstavce"/>
    <w:link w:val="Textkomente"/>
    <w:uiPriority w:val="99"/>
    <w:rsid w:val="005F0358"/>
    <w:rPr>
      <w:rFonts w:ascii="Times New Roman" w:eastAsia="Times New Roman" w:hAnsi="Times New Roman" w:cs="Times New Roman"/>
      <w:sz w:val="12"/>
      <w:szCs w:val="20"/>
      <w:lang w:val="x-none" w:eastAsia="x-none"/>
    </w:rPr>
  </w:style>
  <w:style w:type="paragraph" w:styleId="Textbubliny">
    <w:name w:val="Balloon Text"/>
    <w:basedOn w:val="Normln"/>
    <w:link w:val="TextbublinyChar"/>
    <w:uiPriority w:val="99"/>
    <w:semiHidden/>
    <w:unhideWhenUsed/>
    <w:rsid w:val="005F035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F0358"/>
    <w:rPr>
      <w:rFonts w:ascii="Segoe UI" w:eastAsia="Times New Roman" w:hAnsi="Segoe UI" w:cs="Segoe UI"/>
      <w:sz w:val="18"/>
      <w:szCs w:val="18"/>
      <w:lang w:eastAsia="cs-CZ"/>
    </w:rPr>
  </w:style>
  <w:style w:type="paragraph" w:styleId="Pedmtkomente">
    <w:name w:val="annotation subject"/>
    <w:basedOn w:val="Textkomente"/>
    <w:next w:val="Textkomente"/>
    <w:link w:val="PedmtkomenteChar"/>
    <w:uiPriority w:val="99"/>
    <w:semiHidden/>
    <w:unhideWhenUsed/>
    <w:rsid w:val="005F0358"/>
    <w:pPr>
      <w:spacing w:after="120"/>
      <w:jc w:val="both"/>
    </w:pPr>
    <w:rPr>
      <w:rFonts w:ascii="Arial" w:hAnsi="Arial"/>
      <w:b/>
      <w:bCs/>
      <w:sz w:val="20"/>
      <w:lang w:val="cs-CZ" w:eastAsia="cs-CZ"/>
    </w:rPr>
  </w:style>
  <w:style w:type="character" w:customStyle="1" w:styleId="PedmtkomenteChar">
    <w:name w:val="Předmět komentáře Char"/>
    <w:basedOn w:val="TextkomenteChar"/>
    <w:link w:val="Pedmtkomente"/>
    <w:uiPriority w:val="99"/>
    <w:semiHidden/>
    <w:rsid w:val="005F0358"/>
    <w:rPr>
      <w:rFonts w:ascii="Arial" w:eastAsia="Times New Roman" w:hAnsi="Arial" w:cs="Times New Roman"/>
      <w:b/>
      <w:bCs/>
      <w:sz w:val="20"/>
      <w:szCs w:val="20"/>
      <w:lang w:val="x-none" w:eastAsia="cs-CZ"/>
    </w:rPr>
  </w:style>
  <w:style w:type="paragraph" w:styleId="Zkladntext">
    <w:name w:val="Body Text"/>
    <w:basedOn w:val="Normln"/>
    <w:link w:val="ZkladntextChar"/>
    <w:uiPriority w:val="99"/>
    <w:unhideWhenUsed/>
    <w:rsid w:val="007D1517"/>
  </w:style>
  <w:style w:type="character" w:customStyle="1" w:styleId="ZkladntextChar">
    <w:name w:val="Základní text Char"/>
    <w:basedOn w:val="Standardnpsmoodstavce"/>
    <w:link w:val="Zkladntext"/>
    <w:uiPriority w:val="99"/>
    <w:rsid w:val="007D1517"/>
    <w:rPr>
      <w:rFonts w:ascii="Arial" w:eastAsia="Times New Roman" w:hAnsi="Arial" w:cs="Times New Roman"/>
      <w:sz w:val="20"/>
      <w:szCs w:val="20"/>
      <w:lang w:eastAsia="cs-CZ"/>
    </w:rPr>
  </w:style>
  <w:style w:type="character" w:styleId="Hypertextovodkaz">
    <w:name w:val="Hyperlink"/>
    <w:basedOn w:val="Standardnpsmoodstavce"/>
    <w:uiPriority w:val="99"/>
    <w:unhideWhenUsed/>
    <w:rsid w:val="002F1BDF"/>
    <w:rPr>
      <w:color w:val="0563C1" w:themeColor="hyperlink"/>
      <w:u w:val="single"/>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FE2347"/>
    <w:pPr>
      <w:spacing w:after="0"/>
      <w:ind w:left="708"/>
      <w:jc w:val="left"/>
    </w:pPr>
    <w:rPr>
      <w:szCs w:val="24"/>
    </w:rPr>
  </w:style>
  <w:style w:type="character" w:styleId="Sledovanodkaz">
    <w:name w:val="FollowedHyperlink"/>
    <w:basedOn w:val="Standardnpsmoodstavce"/>
    <w:uiPriority w:val="99"/>
    <w:semiHidden/>
    <w:unhideWhenUsed/>
    <w:rsid w:val="0095408F"/>
    <w:rPr>
      <w:color w:val="954F72" w:themeColor="followedHyperlink"/>
      <w:u w:val="single"/>
    </w:rPr>
  </w:style>
  <w:style w:type="paragraph" w:customStyle="1" w:styleId="Textodstavce">
    <w:name w:val="Text odstavce"/>
    <w:basedOn w:val="Normln"/>
    <w:rsid w:val="00DC2DA3"/>
    <w:pPr>
      <w:numPr>
        <w:ilvl w:val="6"/>
        <w:numId w:val="4"/>
      </w:numPr>
      <w:tabs>
        <w:tab w:val="left" w:pos="851"/>
      </w:tabs>
      <w:spacing w:before="120" w:line="240" w:lineRule="auto"/>
      <w:outlineLvl w:val="6"/>
    </w:pPr>
    <w:rPr>
      <w:rFonts w:ascii="Times New Roman" w:hAnsi="Times New Roman"/>
      <w:sz w:val="24"/>
    </w:rPr>
  </w:style>
  <w:style w:type="paragraph" w:customStyle="1" w:styleId="Textbodu">
    <w:name w:val="Text bodu"/>
    <w:basedOn w:val="Normln"/>
    <w:rsid w:val="00DC2DA3"/>
    <w:pPr>
      <w:numPr>
        <w:ilvl w:val="8"/>
        <w:numId w:val="4"/>
      </w:numPr>
      <w:spacing w:after="0" w:line="240" w:lineRule="auto"/>
      <w:outlineLvl w:val="8"/>
    </w:pPr>
    <w:rPr>
      <w:rFonts w:ascii="Times New Roman" w:hAnsi="Times New Roman"/>
      <w:sz w:val="24"/>
    </w:rPr>
  </w:style>
  <w:style w:type="paragraph" w:customStyle="1" w:styleId="Textpsmene">
    <w:name w:val="Text písmene"/>
    <w:basedOn w:val="Normln"/>
    <w:rsid w:val="00DC2DA3"/>
    <w:pPr>
      <w:numPr>
        <w:ilvl w:val="7"/>
        <w:numId w:val="4"/>
      </w:numPr>
      <w:spacing w:after="0" w:line="240" w:lineRule="auto"/>
      <w:outlineLvl w:val="7"/>
    </w:pPr>
    <w:rPr>
      <w:rFonts w:ascii="Times New Roman" w:hAnsi="Times New Roman"/>
      <w:sz w:val="24"/>
    </w:rPr>
  </w:style>
  <w:style w:type="paragraph" w:customStyle="1" w:styleId="Norml">
    <w:name w:val="Normál"/>
    <w:basedOn w:val="Normln"/>
    <w:rsid w:val="00DC2DA3"/>
    <w:pPr>
      <w:spacing w:after="0" w:line="240" w:lineRule="auto"/>
      <w:jc w:val="left"/>
    </w:pPr>
    <w:rPr>
      <w:rFonts w:ascii="Courier New" w:hAnsi="Courier New" w:cs="Courier New"/>
      <w:sz w:val="24"/>
    </w:rPr>
  </w:style>
  <w:style w:type="paragraph" w:styleId="Nzev">
    <w:name w:val="Title"/>
    <w:basedOn w:val="Normln"/>
    <w:link w:val="NzevChar"/>
    <w:uiPriority w:val="99"/>
    <w:qFormat/>
    <w:rsid w:val="003856A4"/>
    <w:pPr>
      <w:spacing w:after="0" w:line="240" w:lineRule="auto"/>
      <w:jc w:val="center"/>
    </w:pPr>
    <w:rPr>
      <w:rFonts w:ascii="Times New Roman" w:eastAsiaTheme="minorHAnsi" w:hAnsi="Times New Roman"/>
      <w:b/>
      <w:bCs/>
      <w:sz w:val="24"/>
      <w:szCs w:val="24"/>
    </w:rPr>
  </w:style>
  <w:style w:type="character" w:customStyle="1" w:styleId="NzevChar">
    <w:name w:val="Název Char"/>
    <w:basedOn w:val="Standardnpsmoodstavce"/>
    <w:link w:val="Nzev"/>
    <w:uiPriority w:val="99"/>
    <w:rsid w:val="003856A4"/>
    <w:rPr>
      <w:rFonts w:ascii="Times New Roman" w:hAnsi="Times New Roman" w:cs="Times New Roman"/>
      <w:b/>
      <w:bCs/>
      <w:sz w:val="24"/>
      <w:szCs w:val="24"/>
      <w:lang w:eastAsia="cs-CZ"/>
    </w:rPr>
  </w:style>
  <w:style w:type="character" w:styleId="Nevyeenzmnka">
    <w:name w:val="Unresolved Mention"/>
    <w:basedOn w:val="Standardnpsmoodstavce"/>
    <w:uiPriority w:val="99"/>
    <w:semiHidden/>
    <w:unhideWhenUsed/>
    <w:rsid w:val="009370DB"/>
    <w:rPr>
      <w:color w:val="808080"/>
      <w:shd w:val="clear" w:color="auto" w:fill="E6E6E6"/>
    </w:rPr>
  </w:style>
  <w:style w:type="character" w:customStyle="1" w:styleId="Nadpis2Char">
    <w:name w:val="Nadpis 2 Char"/>
    <w:basedOn w:val="Standardnpsmoodstavce"/>
    <w:link w:val="Nadpis2"/>
    <w:uiPriority w:val="9"/>
    <w:semiHidden/>
    <w:rsid w:val="00DB5199"/>
    <w:rPr>
      <w:rFonts w:asciiTheme="majorHAnsi" w:eastAsiaTheme="majorEastAsia" w:hAnsiTheme="majorHAnsi" w:cstheme="majorBidi"/>
      <w:color w:val="2F5496" w:themeColor="accent1" w:themeShade="BF"/>
      <w:sz w:val="26"/>
      <w:szCs w:val="26"/>
      <w:lang w:eastAsia="cs-CZ"/>
    </w:rPr>
  </w:style>
  <w:style w:type="table" w:styleId="Mkatabulky">
    <w:name w:val="Table Grid"/>
    <w:basedOn w:val="Normlntabulka"/>
    <w:uiPriority w:val="39"/>
    <w:rsid w:val="00FA2D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
    <w:link w:val="Zkladntext2Char"/>
    <w:uiPriority w:val="99"/>
    <w:semiHidden/>
    <w:unhideWhenUsed/>
    <w:rsid w:val="00F679D1"/>
    <w:pPr>
      <w:spacing w:line="480" w:lineRule="auto"/>
    </w:pPr>
  </w:style>
  <w:style w:type="character" w:customStyle="1" w:styleId="Zkladntext2Char">
    <w:name w:val="Základní text 2 Char"/>
    <w:basedOn w:val="Standardnpsmoodstavce"/>
    <w:link w:val="Zkladntext2"/>
    <w:uiPriority w:val="99"/>
    <w:semiHidden/>
    <w:rsid w:val="00F679D1"/>
    <w:rPr>
      <w:rFonts w:ascii="Arial" w:eastAsia="Times New Roman" w:hAnsi="Arial" w:cs="Times New Roman"/>
      <w:sz w:val="20"/>
      <w:szCs w:val="20"/>
      <w:lang w:eastAsia="cs-CZ"/>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311A31"/>
    <w:rPr>
      <w:rFonts w:ascii="Arial" w:eastAsia="Times New Roman" w:hAnsi="Arial" w:cs="Times New Roman"/>
      <w:sz w:val="20"/>
      <w:szCs w:val="24"/>
      <w:lang w:eastAsia="cs-CZ"/>
    </w:rPr>
  </w:style>
  <w:style w:type="paragraph" w:customStyle="1" w:styleId="NORMLN0">
    <w:name w:val="NORMÁLNÍ"/>
    <w:link w:val="NORMLNChar"/>
    <w:qFormat/>
    <w:rsid w:val="004821D8"/>
    <w:pPr>
      <w:spacing w:after="100" w:line="240" w:lineRule="auto"/>
      <w:jc w:val="both"/>
    </w:pPr>
    <w:rPr>
      <w:rFonts w:ascii="Arial" w:eastAsia="Calibri" w:hAnsi="Arial" w:cs="Calibri"/>
      <w:snapToGrid w:val="0"/>
      <w:sz w:val="20"/>
    </w:rPr>
  </w:style>
  <w:style w:type="character" w:customStyle="1" w:styleId="NORMLNChar">
    <w:name w:val="NORMÁLNÍ Char"/>
    <w:link w:val="NORMLN0"/>
    <w:rsid w:val="004821D8"/>
    <w:rPr>
      <w:rFonts w:ascii="Arial" w:eastAsia="Calibri" w:hAnsi="Arial" w:cs="Calibri"/>
      <w:snapToGrid w:val="0"/>
      <w:sz w:val="20"/>
    </w:rPr>
  </w:style>
  <w:style w:type="paragraph" w:customStyle="1" w:styleId="Default">
    <w:name w:val="Default"/>
    <w:rsid w:val="00CD3248"/>
    <w:pPr>
      <w:autoSpaceDE w:val="0"/>
      <w:autoSpaceDN w:val="0"/>
      <w:adjustRightInd w:val="0"/>
      <w:spacing w:after="0" w:line="240" w:lineRule="auto"/>
    </w:pPr>
    <w:rPr>
      <w:rFonts w:ascii="Arial" w:hAnsi="Arial" w:cs="Arial"/>
      <w:color w:val="000000"/>
      <w:sz w:val="24"/>
      <w:szCs w:val="24"/>
    </w:rPr>
  </w:style>
  <w:style w:type="paragraph" w:customStyle="1" w:styleId="rltextlnkuslovan">
    <w:name w:val="rltextlnkuslovan"/>
    <w:basedOn w:val="Normln"/>
    <w:uiPriority w:val="99"/>
    <w:rsid w:val="00B55132"/>
    <w:pPr>
      <w:spacing w:before="100" w:beforeAutospacing="1" w:after="100" w:afterAutospacing="1" w:line="240" w:lineRule="auto"/>
      <w:jc w:val="left"/>
    </w:pPr>
    <w:rPr>
      <w:rFonts w:ascii="Times New Roman" w:eastAsia="Calibri" w:hAnsi="Times New Roman"/>
      <w:sz w:val="24"/>
      <w:szCs w:val="24"/>
    </w:rPr>
  </w:style>
  <w:style w:type="paragraph" w:styleId="Revize">
    <w:name w:val="Revision"/>
    <w:hidden/>
    <w:uiPriority w:val="99"/>
    <w:semiHidden/>
    <w:rsid w:val="00E07EF9"/>
    <w:pPr>
      <w:spacing w:after="0" w:line="240" w:lineRule="auto"/>
    </w:pPr>
    <w:rPr>
      <w:rFonts w:ascii="Arial" w:eastAsia="Times New Roman" w:hAnsi="Arial" w:cs="Times New Roman"/>
      <w:sz w:val="20"/>
      <w:szCs w:val="20"/>
      <w:lang w:eastAsia="cs-CZ"/>
    </w:rPr>
  </w:style>
  <w:style w:type="paragraph" w:customStyle="1" w:styleId="Text1-2">
    <w:name w:val="_Text_1-2"/>
    <w:basedOn w:val="Text1-1"/>
    <w:qFormat/>
    <w:rsid w:val="00207498"/>
    <w:pPr>
      <w:numPr>
        <w:ilvl w:val="2"/>
      </w:numPr>
      <w:tabs>
        <w:tab w:val="clear" w:pos="1928"/>
      </w:tabs>
      <w:ind w:left="2160" w:hanging="180"/>
    </w:pPr>
  </w:style>
  <w:style w:type="paragraph" w:customStyle="1" w:styleId="Text1-1">
    <w:name w:val="_Text_1-1"/>
    <w:basedOn w:val="Normln"/>
    <w:link w:val="Text1-1Char"/>
    <w:rsid w:val="00207498"/>
    <w:pPr>
      <w:numPr>
        <w:ilvl w:val="1"/>
        <w:numId w:val="38"/>
      </w:numPr>
      <w:spacing w:line="264" w:lineRule="auto"/>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207498"/>
    <w:pPr>
      <w:keepNext/>
      <w:numPr>
        <w:numId w:val="38"/>
      </w:numPr>
      <w:spacing w:before="280" w:after="120" w:line="264" w:lineRule="auto"/>
      <w:contextualSpacing/>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207498"/>
    <w:rPr>
      <w:rFonts w:ascii="Verdana" w:hAnsi="Verdana"/>
      <w:sz w:val="18"/>
      <w:szCs w:val="18"/>
    </w:rPr>
  </w:style>
  <w:style w:type="paragraph" w:customStyle="1" w:styleId="pf0">
    <w:name w:val="pf0"/>
    <w:basedOn w:val="Normln"/>
    <w:rsid w:val="00FD4EBB"/>
    <w:pPr>
      <w:spacing w:before="100" w:beforeAutospacing="1" w:after="100" w:afterAutospacing="1" w:line="240" w:lineRule="auto"/>
      <w:jc w:val="left"/>
    </w:pPr>
    <w:rPr>
      <w:rFonts w:ascii="Times New Roman" w:hAnsi="Times New Roman"/>
      <w:sz w:val="24"/>
      <w:szCs w:val="24"/>
    </w:rPr>
  </w:style>
  <w:style w:type="character" w:customStyle="1" w:styleId="cf01">
    <w:name w:val="cf01"/>
    <w:basedOn w:val="Standardnpsmoodstavce"/>
    <w:rsid w:val="00FD4EB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84680">
      <w:bodyDiv w:val="1"/>
      <w:marLeft w:val="0"/>
      <w:marRight w:val="0"/>
      <w:marTop w:val="0"/>
      <w:marBottom w:val="0"/>
      <w:divBdr>
        <w:top w:val="none" w:sz="0" w:space="0" w:color="auto"/>
        <w:left w:val="none" w:sz="0" w:space="0" w:color="auto"/>
        <w:bottom w:val="none" w:sz="0" w:space="0" w:color="auto"/>
        <w:right w:val="none" w:sz="0" w:space="0" w:color="auto"/>
      </w:divBdr>
    </w:div>
    <w:div w:id="102726579">
      <w:bodyDiv w:val="1"/>
      <w:marLeft w:val="0"/>
      <w:marRight w:val="0"/>
      <w:marTop w:val="0"/>
      <w:marBottom w:val="0"/>
      <w:divBdr>
        <w:top w:val="none" w:sz="0" w:space="0" w:color="auto"/>
        <w:left w:val="none" w:sz="0" w:space="0" w:color="auto"/>
        <w:bottom w:val="none" w:sz="0" w:space="0" w:color="auto"/>
        <w:right w:val="none" w:sz="0" w:space="0" w:color="auto"/>
      </w:divBdr>
    </w:div>
    <w:div w:id="126048777">
      <w:bodyDiv w:val="1"/>
      <w:marLeft w:val="0"/>
      <w:marRight w:val="0"/>
      <w:marTop w:val="0"/>
      <w:marBottom w:val="0"/>
      <w:divBdr>
        <w:top w:val="none" w:sz="0" w:space="0" w:color="auto"/>
        <w:left w:val="none" w:sz="0" w:space="0" w:color="auto"/>
        <w:bottom w:val="none" w:sz="0" w:space="0" w:color="auto"/>
        <w:right w:val="none" w:sz="0" w:space="0" w:color="auto"/>
      </w:divBdr>
    </w:div>
    <w:div w:id="172190250">
      <w:bodyDiv w:val="1"/>
      <w:marLeft w:val="0"/>
      <w:marRight w:val="0"/>
      <w:marTop w:val="0"/>
      <w:marBottom w:val="0"/>
      <w:divBdr>
        <w:top w:val="none" w:sz="0" w:space="0" w:color="auto"/>
        <w:left w:val="none" w:sz="0" w:space="0" w:color="auto"/>
        <w:bottom w:val="none" w:sz="0" w:space="0" w:color="auto"/>
        <w:right w:val="none" w:sz="0" w:space="0" w:color="auto"/>
      </w:divBdr>
    </w:div>
    <w:div w:id="250815166">
      <w:bodyDiv w:val="1"/>
      <w:marLeft w:val="0"/>
      <w:marRight w:val="0"/>
      <w:marTop w:val="0"/>
      <w:marBottom w:val="0"/>
      <w:divBdr>
        <w:top w:val="none" w:sz="0" w:space="0" w:color="auto"/>
        <w:left w:val="none" w:sz="0" w:space="0" w:color="auto"/>
        <w:bottom w:val="none" w:sz="0" w:space="0" w:color="auto"/>
        <w:right w:val="none" w:sz="0" w:space="0" w:color="auto"/>
      </w:divBdr>
    </w:div>
    <w:div w:id="286202414">
      <w:bodyDiv w:val="1"/>
      <w:marLeft w:val="0"/>
      <w:marRight w:val="0"/>
      <w:marTop w:val="0"/>
      <w:marBottom w:val="0"/>
      <w:divBdr>
        <w:top w:val="none" w:sz="0" w:space="0" w:color="auto"/>
        <w:left w:val="none" w:sz="0" w:space="0" w:color="auto"/>
        <w:bottom w:val="none" w:sz="0" w:space="0" w:color="auto"/>
        <w:right w:val="none" w:sz="0" w:space="0" w:color="auto"/>
      </w:divBdr>
    </w:div>
    <w:div w:id="289824663">
      <w:bodyDiv w:val="1"/>
      <w:marLeft w:val="0"/>
      <w:marRight w:val="0"/>
      <w:marTop w:val="0"/>
      <w:marBottom w:val="0"/>
      <w:divBdr>
        <w:top w:val="none" w:sz="0" w:space="0" w:color="auto"/>
        <w:left w:val="none" w:sz="0" w:space="0" w:color="auto"/>
        <w:bottom w:val="none" w:sz="0" w:space="0" w:color="auto"/>
        <w:right w:val="none" w:sz="0" w:space="0" w:color="auto"/>
      </w:divBdr>
    </w:div>
    <w:div w:id="340351253">
      <w:bodyDiv w:val="1"/>
      <w:marLeft w:val="0"/>
      <w:marRight w:val="0"/>
      <w:marTop w:val="0"/>
      <w:marBottom w:val="0"/>
      <w:divBdr>
        <w:top w:val="none" w:sz="0" w:space="0" w:color="auto"/>
        <w:left w:val="none" w:sz="0" w:space="0" w:color="auto"/>
        <w:bottom w:val="none" w:sz="0" w:space="0" w:color="auto"/>
        <w:right w:val="none" w:sz="0" w:space="0" w:color="auto"/>
      </w:divBdr>
    </w:div>
    <w:div w:id="412624958">
      <w:bodyDiv w:val="1"/>
      <w:marLeft w:val="0"/>
      <w:marRight w:val="0"/>
      <w:marTop w:val="0"/>
      <w:marBottom w:val="0"/>
      <w:divBdr>
        <w:top w:val="none" w:sz="0" w:space="0" w:color="auto"/>
        <w:left w:val="none" w:sz="0" w:space="0" w:color="auto"/>
        <w:bottom w:val="none" w:sz="0" w:space="0" w:color="auto"/>
        <w:right w:val="none" w:sz="0" w:space="0" w:color="auto"/>
      </w:divBdr>
    </w:div>
    <w:div w:id="445731777">
      <w:bodyDiv w:val="1"/>
      <w:marLeft w:val="0"/>
      <w:marRight w:val="0"/>
      <w:marTop w:val="0"/>
      <w:marBottom w:val="0"/>
      <w:divBdr>
        <w:top w:val="none" w:sz="0" w:space="0" w:color="auto"/>
        <w:left w:val="none" w:sz="0" w:space="0" w:color="auto"/>
        <w:bottom w:val="none" w:sz="0" w:space="0" w:color="auto"/>
        <w:right w:val="none" w:sz="0" w:space="0" w:color="auto"/>
      </w:divBdr>
    </w:div>
    <w:div w:id="461965710">
      <w:bodyDiv w:val="1"/>
      <w:marLeft w:val="0"/>
      <w:marRight w:val="0"/>
      <w:marTop w:val="0"/>
      <w:marBottom w:val="0"/>
      <w:divBdr>
        <w:top w:val="none" w:sz="0" w:space="0" w:color="auto"/>
        <w:left w:val="none" w:sz="0" w:space="0" w:color="auto"/>
        <w:bottom w:val="none" w:sz="0" w:space="0" w:color="auto"/>
        <w:right w:val="none" w:sz="0" w:space="0" w:color="auto"/>
      </w:divBdr>
    </w:div>
    <w:div w:id="470438306">
      <w:bodyDiv w:val="1"/>
      <w:marLeft w:val="0"/>
      <w:marRight w:val="0"/>
      <w:marTop w:val="0"/>
      <w:marBottom w:val="0"/>
      <w:divBdr>
        <w:top w:val="none" w:sz="0" w:space="0" w:color="auto"/>
        <w:left w:val="none" w:sz="0" w:space="0" w:color="auto"/>
        <w:bottom w:val="none" w:sz="0" w:space="0" w:color="auto"/>
        <w:right w:val="none" w:sz="0" w:space="0" w:color="auto"/>
      </w:divBdr>
    </w:div>
    <w:div w:id="500858095">
      <w:bodyDiv w:val="1"/>
      <w:marLeft w:val="0"/>
      <w:marRight w:val="0"/>
      <w:marTop w:val="0"/>
      <w:marBottom w:val="0"/>
      <w:divBdr>
        <w:top w:val="none" w:sz="0" w:space="0" w:color="auto"/>
        <w:left w:val="none" w:sz="0" w:space="0" w:color="auto"/>
        <w:bottom w:val="none" w:sz="0" w:space="0" w:color="auto"/>
        <w:right w:val="none" w:sz="0" w:space="0" w:color="auto"/>
      </w:divBdr>
    </w:div>
    <w:div w:id="568922746">
      <w:bodyDiv w:val="1"/>
      <w:marLeft w:val="0"/>
      <w:marRight w:val="0"/>
      <w:marTop w:val="0"/>
      <w:marBottom w:val="0"/>
      <w:divBdr>
        <w:top w:val="none" w:sz="0" w:space="0" w:color="auto"/>
        <w:left w:val="none" w:sz="0" w:space="0" w:color="auto"/>
        <w:bottom w:val="none" w:sz="0" w:space="0" w:color="auto"/>
        <w:right w:val="none" w:sz="0" w:space="0" w:color="auto"/>
      </w:divBdr>
    </w:div>
    <w:div w:id="610864283">
      <w:bodyDiv w:val="1"/>
      <w:marLeft w:val="0"/>
      <w:marRight w:val="0"/>
      <w:marTop w:val="0"/>
      <w:marBottom w:val="0"/>
      <w:divBdr>
        <w:top w:val="none" w:sz="0" w:space="0" w:color="auto"/>
        <w:left w:val="none" w:sz="0" w:space="0" w:color="auto"/>
        <w:bottom w:val="none" w:sz="0" w:space="0" w:color="auto"/>
        <w:right w:val="none" w:sz="0" w:space="0" w:color="auto"/>
      </w:divBdr>
    </w:div>
    <w:div w:id="656687276">
      <w:bodyDiv w:val="1"/>
      <w:marLeft w:val="0"/>
      <w:marRight w:val="0"/>
      <w:marTop w:val="0"/>
      <w:marBottom w:val="0"/>
      <w:divBdr>
        <w:top w:val="none" w:sz="0" w:space="0" w:color="auto"/>
        <w:left w:val="none" w:sz="0" w:space="0" w:color="auto"/>
        <w:bottom w:val="none" w:sz="0" w:space="0" w:color="auto"/>
        <w:right w:val="none" w:sz="0" w:space="0" w:color="auto"/>
      </w:divBdr>
    </w:div>
    <w:div w:id="731658919">
      <w:bodyDiv w:val="1"/>
      <w:marLeft w:val="0"/>
      <w:marRight w:val="0"/>
      <w:marTop w:val="0"/>
      <w:marBottom w:val="0"/>
      <w:divBdr>
        <w:top w:val="none" w:sz="0" w:space="0" w:color="auto"/>
        <w:left w:val="none" w:sz="0" w:space="0" w:color="auto"/>
        <w:bottom w:val="none" w:sz="0" w:space="0" w:color="auto"/>
        <w:right w:val="none" w:sz="0" w:space="0" w:color="auto"/>
      </w:divBdr>
    </w:div>
    <w:div w:id="762141727">
      <w:bodyDiv w:val="1"/>
      <w:marLeft w:val="0"/>
      <w:marRight w:val="0"/>
      <w:marTop w:val="0"/>
      <w:marBottom w:val="0"/>
      <w:divBdr>
        <w:top w:val="none" w:sz="0" w:space="0" w:color="auto"/>
        <w:left w:val="none" w:sz="0" w:space="0" w:color="auto"/>
        <w:bottom w:val="none" w:sz="0" w:space="0" w:color="auto"/>
        <w:right w:val="none" w:sz="0" w:space="0" w:color="auto"/>
      </w:divBdr>
    </w:div>
    <w:div w:id="794762463">
      <w:bodyDiv w:val="1"/>
      <w:marLeft w:val="0"/>
      <w:marRight w:val="0"/>
      <w:marTop w:val="0"/>
      <w:marBottom w:val="0"/>
      <w:divBdr>
        <w:top w:val="none" w:sz="0" w:space="0" w:color="auto"/>
        <w:left w:val="none" w:sz="0" w:space="0" w:color="auto"/>
        <w:bottom w:val="none" w:sz="0" w:space="0" w:color="auto"/>
        <w:right w:val="none" w:sz="0" w:space="0" w:color="auto"/>
      </w:divBdr>
    </w:div>
    <w:div w:id="803082100">
      <w:bodyDiv w:val="1"/>
      <w:marLeft w:val="0"/>
      <w:marRight w:val="0"/>
      <w:marTop w:val="0"/>
      <w:marBottom w:val="0"/>
      <w:divBdr>
        <w:top w:val="none" w:sz="0" w:space="0" w:color="auto"/>
        <w:left w:val="none" w:sz="0" w:space="0" w:color="auto"/>
        <w:bottom w:val="none" w:sz="0" w:space="0" w:color="auto"/>
        <w:right w:val="none" w:sz="0" w:space="0" w:color="auto"/>
      </w:divBdr>
    </w:div>
    <w:div w:id="934096145">
      <w:bodyDiv w:val="1"/>
      <w:marLeft w:val="0"/>
      <w:marRight w:val="0"/>
      <w:marTop w:val="0"/>
      <w:marBottom w:val="0"/>
      <w:divBdr>
        <w:top w:val="none" w:sz="0" w:space="0" w:color="auto"/>
        <w:left w:val="none" w:sz="0" w:space="0" w:color="auto"/>
        <w:bottom w:val="none" w:sz="0" w:space="0" w:color="auto"/>
        <w:right w:val="none" w:sz="0" w:space="0" w:color="auto"/>
      </w:divBdr>
    </w:div>
    <w:div w:id="988167006">
      <w:bodyDiv w:val="1"/>
      <w:marLeft w:val="0"/>
      <w:marRight w:val="0"/>
      <w:marTop w:val="0"/>
      <w:marBottom w:val="0"/>
      <w:divBdr>
        <w:top w:val="none" w:sz="0" w:space="0" w:color="auto"/>
        <w:left w:val="none" w:sz="0" w:space="0" w:color="auto"/>
        <w:bottom w:val="none" w:sz="0" w:space="0" w:color="auto"/>
        <w:right w:val="none" w:sz="0" w:space="0" w:color="auto"/>
      </w:divBdr>
    </w:div>
    <w:div w:id="1020552146">
      <w:bodyDiv w:val="1"/>
      <w:marLeft w:val="0"/>
      <w:marRight w:val="0"/>
      <w:marTop w:val="0"/>
      <w:marBottom w:val="0"/>
      <w:divBdr>
        <w:top w:val="none" w:sz="0" w:space="0" w:color="auto"/>
        <w:left w:val="none" w:sz="0" w:space="0" w:color="auto"/>
        <w:bottom w:val="none" w:sz="0" w:space="0" w:color="auto"/>
        <w:right w:val="none" w:sz="0" w:space="0" w:color="auto"/>
      </w:divBdr>
    </w:div>
    <w:div w:id="1073427004">
      <w:bodyDiv w:val="1"/>
      <w:marLeft w:val="0"/>
      <w:marRight w:val="0"/>
      <w:marTop w:val="0"/>
      <w:marBottom w:val="0"/>
      <w:divBdr>
        <w:top w:val="none" w:sz="0" w:space="0" w:color="auto"/>
        <w:left w:val="none" w:sz="0" w:space="0" w:color="auto"/>
        <w:bottom w:val="none" w:sz="0" w:space="0" w:color="auto"/>
        <w:right w:val="none" w:sz="0" w:space="0" w:color="auto"/>
      </w:divBdr>
    </w:div>
    <w:div w:id="1100486140">
      <w:bodyDiv w:val="1"/>
      <w:marLeft w:val="0"/>
      <w:marRight w:val="0"/>
      <w:marTop w:val="0"/>
      <w:marBottom w:val="0"/>
      <w:divBdr>
        <w:top w:val="none" w:sz="0" w:space="0" w:color="auto"/>
        <w:left w:val="none" w:sz="0" w:space="0" w:color="auto"/>
        <w:bottom w:val="none" w:sz="0" w:space="0" w:color="auto"/>
        <w:right w:val="none" w:sz="0" w:space="0" w:color="auto"/>
      </w:divBdr>
    </w:div>
    <w:div w:id="1241137597">
      <w:bodyDiv w:val="1"/>
      <w:marLeft w:val="0"/>
      <w:marRight w:val="0"/>
      <w:marTop w:val="0"/>
      <w:marBottom w:val="0"/>
      <w:divBdr>
        <w:top w:val="none" w:sz="0" w:space="0" w:color="auto"/>
        <w:left w:val="none" w:sz="0" w:space="0" w:color="auto"/>
        <w:bottom w:val="none" w:sz="0" w:space="0" w:color="auto"/>
        <w:right w:val="none" w:sz="0" w:space="0" w:color="auto"/>
      </w:divBdr>
    </w:div>
    <w:div w:id="1302881221">
      <w:bodyDiv w:val="1"/>
      <w:marLeft w:val="0"/>
      <w:marRight w:val="0"/>
      <w:marTop w:val="0"/>
      <w:marBottom w:val="0"/>
      <w:divBdr>
        <w:top w:val="none" w:sz="0" w:space="0" w:color="auto"/>
        <w:left w:val="none" w:sz="0" w:space="0" w:color="auto"/>
        <w:bottom w:val="none" w:sz="0" w:space="0" w:color="auto"/>
        <w:right w:val="none" w:sz="0" w:space="0" w:color="auto"/>
      </w:divBdr>
    </w:div>
    <w:div w:id="1334139142">
      <w:bodyDiv w:val="1"/>
      <w:marLeft w:val="0"/>
      <w:marRight w:val="0"/>
      <w:marTop w:val="0"/>
      <w:marBottom w:val="0"/>
      <w:divBdr>
        <w:top w:val="none" w:sz="0" w:space="0" w:color="auto"/>
        <w:left w:val="none" w:sz="0" w:space="0" w:color="auto"/>
        <w:bottom w:val="none" w:sz="0" w:space="0" w:color="auto"/>
        <w:right w:val="none" w:sz="0" w:space="0" w:color="auto"/>
      </w:divBdr>
    </w:div>
    <w:div w:id="1342665350">
      <w:bodyDiv w:val="1"/>
      <w:marLeft w:val="0"/>
      <w:marRight w:val="0"/>
      <w:marTop w:val="0"/>
      <w:marBottom w:val="0"/>
      <w:divBdr>
        <w:top w:val="none" w:sz="0" w:space="0" w:color="auto"/>
        <w:left w:val="none" w:sz="0" w:space="0" w:color="auto"/>
        <w:bottom w:val="none" w:sz="0" w:space="0" w:color="auto"/>
        <w:right w:val="none" w:sz="0" w:space="0" w:color="auto"/>
      </w:divBdr>
    </w:div>
    <w:div w:id="1345866507">
      <w:bodyDiv w:val="1"/>
      <w:marLeft w:val="0"/>
      <w:marRight w:val="0"/>
      <w:marTop w:val="0"/>
      <w:marBottom w:val="0"/>
      <w:divBdr>
        <w:top w:val="none" w:sz="0" w:space="0" w:color="auto"/>
        <w:left w:val="none" w:sz="0" w:space="0" w:color="auto"/>
        <w:bottom w:val="none" w:sz="0" w:space="0" w:color="auto"/>
        <w:right w:val="none" w:sz="0" w:space="0" w:color="auto"/>
      </w:divBdr>
    </w:div>
    <w:div w:id="1424718234">
      <w:bodyDiv w:val="1"/>
      <w:marLeft w:val="0"/>
      <w:marRight w:val="0"/>
      <w:marTop w:val="0"/>
      <w:marBottom w:val="0"/>
      <w:divBdr>
        <w:top w:val="none" w:sz="0" w:space="0" w:color="auto"/>
        <w:left w:val="none" w:sz="0" w:space="0" w:color="auto"/>
        <w:bottom w:val="none" w:sz="0" w:space="0" w:color="auto"/>
        <w:right w:val="none" w:sz="0" w:space="0" w:color="auto"/>
      </w:divBdr>
    </w:div>
    <w:div w:id="1481650438">
      <w:bodyDiv w:val="1"/>
      <w:marLeft w:val="0"/>
      <w:marRight w:val="0"/>
      <w:marTop w:val="0"/>
      <w:marBottom w:val="0"/>
      <w:divBdr>
        <w:top w:val="none" w:sz="0" w:space="0" w:color="auto"/>
        <w:left w:val="none" w:sz="0" w:space="0" w:color="auto"/>
        <w:bottom w:val="none" w:sz="0" w:space="0" w:color="auto"/>
        <w:right w:val="none" w:sz="0" w:space="0" w:color="auto"/>
      </w:divBdr>
    </w:div>
    <w:div w:id="1550456021">
      <w:bodyDiv w:val="1"/>
      <w:marLeft w:val="0"/>
      <w:marRight w:val="0"/>
      <w:marTop w:val="0"/>
      <w:marBottom w:val="0"/>
      <w:divBdr>
        <w:top w:val="none" w:sz="0" w:space="0" w:color="auto"/>
        <w:left w:val="none" w:sz="0" w:space="0" w:color="auto"/>
        <w:bottom w:val="none" w:sz="0" w:space="0" w:color="auto"/>
        <w:right w:val="none" w:sz="0" w:space="0" w:color="auto"/>
      </w:divBdr>
    </w:div>
    <w:div w:id="1584950327">
      <w:bodyDiv w:val="1"/>
      <w:marLeft w:val="0"/>
      <w:marRight w:val="0"/>
      <w:marTop w:val="0"/>
      <w:marBottom w:val="0"/>
      <w:divBdr>
        <w:top w:val="none" w:sz="0" w:space="0" w:color="auto"/>
        <w:left w:val="none" w:sz="0" w:space="0" w:color="auto"/>
        <w:bottom w:val="none" w:sz="0" w:space="0" w:color="auto"/>
        <w:right w:val="none" w:sz="0" w:space="0" w:color="auto"/>
      </w:divBdr>
    </w:div>
    <w:div w:id="1605720829">
      <w:bodyDiv w:val="1"/>
      <w:marLeft w:val="0"/>
      <w:marRight w:val="0"/>
      <w:marTop w:val="0"/>
      <w:marBottom w:val="0"/>
      <w:divBdr>
        <w:top w:val="none" w:sz="0" w:space="0" w:color="auto"/>
        <w:left w:val="none" w:sz="0" w:space="0" w:color="auto"/>
        <w:bottom w:val="none" w:sz="0" w:space="0" w:color="auto"/>
        <w:right w:val="none" w:sz="0" w:space="0" w:color="auto"/>
      </w:divBdr>
    </w:div>
    <w:div w:id="1713068376">
      <w:bodyDiv w:val="1"/>
      <w:marLeft w:val="0"/>
      <w:marRight w:val="0"/>
      <w:marTop w:val="0"/>
      <w:marBottom w:val="0"/>
      <w:divBdr>
        <w:top w:val="none" w:sz="0" w:space="0" w:color="auto"/>
        <w:left w:val="none" w:sz="0" w:space="0" w:color="auto"/>
        <w:bottom w:val="none" w:sz="0" w:space="0" w:color="auto"/>
        <w:right w:val="none" w:sz="0" w:space="0" w:color="auto"/>
      </w:divBdr>
    </w:div>
    <w:div w:id="1866288827">
      <w:bodyDiv w:val="1"/>
      <w:marLeft w:val="0"/>
      <w:marRight w:val="0"/>
      <w:marTop w:val="0"/>
      <w:marBottom w:val="0"/>
      <w:divBdr>
        <w:top w:val="none" w:sz="0" w:space="0" w:color="auto"/>
        <w:left w:val="none" w:sz="0" w:space="0" w:color="auto"/>
        <w:bottom w:val="none" w:sz="0" w:space="0" w:color="auto"/>
        <w:right w:val="none" w:sz="0" w:space="0" w:color="auto"/>
      </w:divBdr>
    </w:div>
    <w:div w:id="1927882185">
      <w:bodyDiv w:val="1"/>
      <w:marLeft w:val="0"/>
      <w:marRight w:val="0"/>
      <w:marTop w:val="0"/>
      <w:marBottom w:val="0"/>
      <w:divBdr>
        <w:top w:val="none" w:sz="0" w:space="0" w:color="auto"/>
        <w:left w:val="none" w:sz="0" w:space="0" w:color="auto"/>
        <w:bottom w:val="none" w:sz="0" w:space="0" w:color="auto"/>
        <w:right w:val="none" w:sz="0" w:space="0" w:color="auto"/>
      </w:divBdr>
    </w:div>
    <w:div w:id="1964800679">
      <w:bodyDiv w:val="1"/>
      <w:marLeft w:val="0"/>
      <w:marRight w:val="0"/>
      <w:marTop w:val="0"/>
      <w:marBottom w:val="0"/>
      <w:divBdr>
        <w:top w:val="none" w:sz="0" w:space="0" w:color="auto"/>
        <w:left w:val="none" w:sz="0" w:space="0" w:color="auto"/>
        <w:bottom w:val="none" w:sz="0" w:space="0" w:color="auto"/>
        <w:right w:val="none" w:sz="0" w:space="0" w:color="auto"/>
      </w:divBdr>
    </w:div>
    <w:div w:id="2061049317">
      <w:bodyDiv w:val="1"/>
      <w:marLeft w:val="0"/>
      <w:marRight w:val="0"/>
      <w:marTop w:val="0"/>
      <w:marBottom w:val="0"/>
      <w:divBdr>
        <w:top w:val="none" w:sz="0" w:space="0" w:color="auto"/>
        <w:left w:val="none" w:sz="0" w:space="0" w:color="auto"/>
        <w:bottom w:val="none" w:sz="0" w:space="0" w:color="auto"/>
        <w:right w:val="none" w:sz="0" w:space="0" w:color="auto"/>
      </w:divBdr>
    </w:div>
    <w:div w:id="2081554802">
      <w:bodyDiv w:val="1"/>
      <w:marLeft w:val="0"/>
      <w:marRight w:val="0"/>
      <w:marTop w:val="0"/>
      <w:marBottom w:val="0"/>
      <w:divBdr>
        <w:top w:val="none" w:sz="0" w:space="0" w:color="auto"/>
        <w:left w:val="none" w:sz="0" w:space="0" w:color="auto"/>
        <w:bottom w:val="none" w:sz="0" w:space="0" w:color="auto"/>
        <w:right w:val="none" w:sz="0" w:space="0" w:color="auto"/>
      </w:divBdr>
    </w:div>
    <w:div w:id="2091727296">
      <w:bodyDiv w:val="1"/>
      <w:marLeft w:val="0"/>
      <w:marRight w:val="0"/>
      <w:marTop w:val="0"/>
      <w:marBottom w:val="0"/>
      <w:divBdr>
        <w:top w:val="none" w:sz="0" w:space="0" w:color="auto"/>
        <w:left w:val="none" w:sz="0" w:space="0" w:color="auto"/>
        <w:bottom w:val="none" w:sz="0" w:space="0" w:color="auto"/>
        <w:right w:val="none" w:sz="0" w:space="0" w:color="auto"/>
      </w:divBdr>
    </w:div>
    <w:div w:id="2120754516">
      <w:bodyDiv w:val="1"/>
      <w:marLeft w:val="0"/>
      <w:marRight w:val="0"/>
      <w:marTop w:val="0"/>
      <w:marBottom w:val="0"/>
      <w:divBdr>
        <w:top w:val="none" w:sz="0" w:space="0" w:color="auto"/>
        <w:left w:val="none" w:sz="0" w:space="0" w:color="auto"/>
        <w:bottom w:val="none" w:sz="0" w:space="0" w:color="auto"/>
        <w:right w:val="none" w:sz="0" w:space="0" w:color="auto"/>
      </w:divBdr>
    </w:div>
    <w:div w:id="2136362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gd.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gd.cz/vseobecne-nakupni-podminky"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22"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857797-75A5-4ECC-89C1-AA41E91EBE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5ACE17-B815-4096-B38D-CA6A85D60B68}">
  <ds:schemaRefs>
    <ds:schemaRef ds:uri="http://schemas.microsoft.com/sharepoint/v3/contenttype/forms"/>
  </ds:schemaRefs>
</ds:datastoreItem>
</file>

<file path=customXml/itemProps3.xml><?xml version="1.0" encoding="utf-8"?>
<ds:datastoreItem xmlns:ds="http://schemas.openxmlformats.org/officeDocument/2006/customXml" ds:itemID="{B16DC5D0-606B-473A-8711-4CB8F2FAFB02}">
  <ds:schemaRefs>
    <ds:schemaRef ds:uri="http://schemas.openxmlformats.org/officeDocument/2006/bibliography"/>
  </ds:schemaRefs>
</ds:datastoreItem>
</file>

<file path=customXml/itemProps4.xml><?xml version="1.0" encoding="utf-8"?>
<ds:datastoreItem xmlns:ds="http://schemas.openxmlformats.org/officeDocument/2006/customXml" ds:itemID="{101270FB-B918-4D54-A55F-51013D44B5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14</TotalTime>
  <Pages>19</Pages>
  <Words>7820</Words>
  <Characters>46143</Characters>
  <Application>Microsoft Office Word</Application>
  <DocSecurity>0</DocSecurity>
  <Lines>384</Lines>
  <Paragraphs>107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Sklenářová, Petra</dc:creator>
  <cp:keywords/>
  <dc:description/>
  <cp:lastModifiedBy>Dvořáková, Eva</cp:lastModifiedBy>
  <cp:revision>26</cp:revision>
  <cp:lastPrinted>2020-02-05T07:50:00Z</cp:lastPrinted>
  <dcterms:created xsi:type="dcterms:W3CDTF">2023-11-09T09:49:00Z</dcterms:created>
  <dcterms:modified xsi:type="dcterms:W3CDTF">2024-02-05T12:55:00Z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